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B9B50" w14:textId="0AFEC1E1" w:rsidR="0033353A" w:rsidRDefault="0033353A">
      <w:r>
        <w:t>English  KINDER</w:t>
      </w:r>
    </w:p>
    <w:p w14:paraId="5DD9E3A3" w14:textId="77777777" w:rsidR="0033353A" w:rsidRDefault="0033353A">
      <w:pPr>
        <w:rPr>
          <w:ins w:id="0" w:author="claudia fayad" w:date="2012-12-03T13:14:00Z"/>
        </w:rPr>
      </w:pPr>
    </w:p>
    <w:p w14:paraId="5A3032E8" w14:textId="1408C551" w:rsidR="00B82BE2" w:rsidRDefault="00B82BE2">
      <w:pPr>
        <w:rPr>
          <w:ins w:id="1" w:author="claudia fayad" w:date="2012-12-03T13:14:00Z"/>
        </w:rPr>
      </w:pPr>
      <w:ins w:id="2" w:author="claudia fayad" w:date="2012-12-03T13:14:00Z">
        <w:r>
          <w:t xml:space="preserve">El contenido de estos comentarios es excelente, Kinder. Me gustaría saber quién los escribió, si es que lo hizo una sola o dos personas. </w:t>
        </w:r>
      </w:ins>
      <w:ins w:id="3" w:author="claudia fayad" w:date="2012-12-03T13:15:00Z">
        <w:r>
          <w:t>Solamente hay que prestar a tención a asuntos gramaticales, p</w:t>
        </w:r>
      </w:ins>
      <w:ins w:id="4" w:author="claudia fayad" w:date="2012-12-03T13:16:00Z">
        <w:r w:rsidR="00E4407D">
          <w:t>rincipal</w:t>
        </w:r>
      </w:ins>
      <w:bookmarkStart w:id="5" w:name="_GoBack"/>
      <w:bookmarkEnd w:id="5"/>
      <w:ins w:id="6" w:author="claudia fayad" w:date="2012-12-03T13:15:00Z">
        <w:r>
          <w:t>mente, las tildes. ¡Buen trabajo! Claudia Fayad</w:t>
        </w:r>
      </w:ins>
    </w:p>
    <w:p w14:paraId="7CAF0916" w14:textId="77777777" w:rsidR="00B82BE2" w:rsidRDefault="00B82BE2"/>
    <w:p w14:paraId="2C4C041A" w14:textId="2A321199" w:rsidR="00CF08B6" w:rsidRDefault="00B2687C">
      <w:r>
        <w:t xml:space="preserve">Desempeño </w:t>
      </w:r>
      <w:r w:rsidRPr="00B2687C">
        <w:rPr>
          <w:b/>
        </w:rPr>
        <w:t>SUPERIOR</w:t>
      </w:r>
    </w:p>
    <w:p w14:paraId="7B462F89" w14:textId="77777777" w:rsidR="00CF08B6" w:rsidRDefault="00CF08B6"/>
    <w:p w14:paraId="08F65408" w14:textId="40F8E33D" w:rsidR="000962E6" w:rsidRDefault="0046719A">
      <w:r>
        <w:t>------------------------------</w:t>
      </w:r>
      <w:ins w:id="7" w:author="claudia fayad" w:date="2012-12-03T12:38:00Z">
        <w:r w:rsidR="00EF54F1">
          <w:t xml:space="preserve"> </w:t>
        </w:r>
        <w:commentRangeStart w:id="8"/>
        <w:commentRangeStart w:id="9"/>
        <w:r w:rsidR="00EF54F1">
          <w:t>l</w:t>
        </w:r>
      </w:ins>
      <w:del w:id="10" w:author="claudia fayad" w:date="2012-12-03T12:38:00Z">
        <w:r w:rsidDel="00EF54F1">
          <w:delText>L</w:delText>
        </w:r>
      </w:del>
      <w:r>
        <w:t>ogr</w:t>
      </w:r>
      <w:ins w:id="11" w:author="claudia fayad" w:date="2012-12-03T12:38:00Z">
        <w:r w:rsidR="00EF54F1">
          <w:t>ó</w:t>
        </w:r>
      </w:ins>
      <w:del w:id="12" w:author="claudia fayad" w:date="2012-12-03T12:38:00Z">
        <w:r w:rsidDel="00EF54F1">
          <w:delText>o</w:delText>
        </w:r>
      </w:del>
      <w:commentRangeEnd w:id="8"/>
      <w:commentRangeEnd w:id="9"/>
      <w:r w:rsidR="00EF703C">
        <w:rPr>
          <w:rStyle w:val="CommentReference"/>
        </w:rPr>
        <w:commentReference w:id="9"/>
      </w:r>
      <w:r w:rsidR="00EF54F1">
        <w:rPr>
          <w:rStyle w:val="CommentReference"/>
        </w:rPr>
        <w:commentReference w:id="8"/>
      </w:r>
      <w:r>
        <w:t xml:space="preserve"> cumplir con todos los logros propuestos para este periodo, mostrando </w:t>
      </w:r>
      <w:r w:rsidR="00B2687C">
        <w:t xml:space="preserve">una excelente </w:t>
      </w:r>
      <w:r>
        <w:t>disposición para el aprendizaje de su segunda lengua, disfrutando y participando activamente en las diferentes propuestas</w:t>
      </w:r>
      <w:ins w:id="13" w:author="claudia fayad" w:date="2012-12-03T12:38:00Z">
        <w:r w:rsidR="00EF54F1">
          <w:t>,</w:t>
        </w:r>
      </w:ins>
      <w:r>
        <w:t xml:space="preserve"> y en ocasiones </w:t>
      </w:r>
      <w:r w:rsidR="00B2687C">
        <w:t xml:space="preserve">superando las expectativas y </w:t>
      </w:r>
      <w:r>
        <w:t>sirviendo de ejemplo para sus compañeros.</w:t>
      </w:r>
    </w:p>
    <w:p w14:paraId="6A7170A7" w14:textId="77777777" w:rsidR="00CF08B6" w:rsidRDefault="00CF08B6"/>
    <w:p w14:paraId="6D026CDA" w14:textId="1FE49433" w:rsidR="0046719A" w:rsidRDefault="0046719A">
      <w:r>
        <w:t>------------------compr</w:t>
      </w:r>
      <w:r w:rsidR="00CF08B6">
        <w:t xml:space="preserve">ende y utiliza </w:t>
      </w:r>
      <w:r w:rsidR="00B2687C">
        <w:t xml:space="preserve">el </w:t>
      </w:r>
      <w:r w:rsidR="00CF08B6">
        <w:t xml:space="preserve">vocabulario y </w:t>
      </w:r>
      <w:r w:rsidR="00B2687C">
        <w:t xml:space="preserve">las </w:t>
      </w:r>
      <w:r w:rsidR="00CF08B6">
        <w:t xml:space="preserve">estructuras trabajadas durante las unidades, </w:t>
      </w:r>
      <w:ins w:id="14" w:author="claudia fayad" w:date="2012-12-03T12:39:00Z">
        <w:r w:rsidR="00EF54F1">
          <w:t xml:space="preserve">y </w:t>
        </w:r>
      </w:ins>
      <w:r w:rsidR="00CF08B6">
        <w:t>sigue</w:t>
      </w:r>
      <w:r w:rsidR="00FD6CF9">
        <w:t xml:space="preserve"> las </w:t>
      </w:r>
      <w:r w:rsidR="00CF08B6">
        <w:t xml:space="preserve"> instrucciones dadas e</w:t>
      </w:r>
      <w:r w:rsidR="00FD6CF9">
        <w:t>n diferentes momentos del día. Identifica</w:t>
      </w:r>
      <w:r w:rsidR="00CF08B6">
        <w:t xml:space="preserve"> y reconoce palabras y sonidos iniciales en  poesías, rimas y canciones.  De manera </w:t>
      </w:r>
      <w:commentRangeStart w:id="15"/>
      <w:r w:rsidR="00CF08B6">
        <w:t>espont</w:t>
      </w:r>
      <w:ins w:id="16" w:author="claudia fayad" w:date="2012-12-03T12:39:00Z">
        <w:r w:rsidR="00EF54F1">
          <w:t>á</w:t>
        </w:r>
      </w:ins>
      <w:del w:id="17" w:author="claudia fayad" w:date="2012-12-03T12:39:00Z">
        <w:r w:rsidR="00CF08B6" w:rsidDel="00EF54F1">
          <w:delText>a</w:delText>
        </w:r>
      </w:del>
      <w:r w:rsidR="00CF08B6">
        <w:t>nea</w:t>
      </w:r>
      <w:commentRangeEnd w:id="15"/>
      <w:r w:rsidR="00EF54F1">
        <w:rPr>
          <w:rStyle w:val="CommentReference"/>
        </w:rPr>
        <w:commentReference w:id="15"/>
      </w:r>
      <w:ins w:id="18" w:author="claudia fayad" w:date="2012-12-03T12:39:00Z">
        <w:r w:rsidR="00EF54F1">
          <w:t>,</w:t>
        </w:r>
      </w:ins>
      <w:r w:rsidR="00CF08B6">
        <w:t xml:space="preserve"> puede dar ejemplos de palabras con </w:t>
      </w:r>
      <w:del w:id="19" w:author="claudia fayad" w:date="2012-12-03T12:39:00Z">
        <w:r w:rsidR="00CF08B6" w:rsidDel="00EF54F1">
          <w:delText xml:space="preserve">el </w:delText>
        </w:r>
      </w:del>
      <w:ins w:id="20" w:author="claudia fayad" w:date="2012-12-03T12:39:00Z">
        <w:r w:rsidR="00EF54F1">
          <w:t>los</w:t>
        </w:r>
        <w:r w:rsidR="00EF54F1">
          <w:t xml:space="preserve"> </w:t>
        </w:r>
      </w:ins>
      <w:r w:rsidR="00CF08B6">
        <w:t>sonido</w:t>
      </w:r>
      <w:ins w:id="21" w:author="claudia fayad" w:date="2012-12-03T12:39:00Z">
        <w:r w:rsidR="00EF54F1">
          <w:t>s</w:t>
        </w:r>
      </w:ins>
      <w:r w:rsidR="00CF08B6">
        <w:t xml:space="preserve"> inicial</w:t>
      </w:r>
      <w:ins w:id="22" w:author="claudia fayad" w:date="2012-12-03T12:39:00Z">
        <w:r w:rsidR="00EF54F1">
          <w:t>es</w:t>
        </w:r>
      </w:ins>
      <w:r w:rsidR="00CF08B6">
        <w:t xml:space="preserve"> trabajado</w:t>
      </w:r>
      <w:ins w:id="23" w:author="claudia fayad" w:date="2012-12-03T12:39:00Z">
        <w:r w:rsidR="00EF54F1">
          <w:t>s</w:t>
        </w:r>
      </w:ins>
      <w:r w:rsidR="00CF08B6">
        <w:t xml:space="preserve"> durante este periodo</w:t>
      </w:r>
      <w:ins w:id="24" w:author="claudia fayad" w:date="2012-12-03T12:39:00Z">
        <w:r w:rsidR="00EF54F1">
          <w:t xml:space="preserve">: </w:t>
        </w:r>
      </w:ins>
      <w:del w:id="25" w:author="claudia fayad" w:date="2012-12-03T12:39:00Z">
        <w:r w:rsidR="00CF08B6" w:rsidDel="00EF54F1">
          <w:delText>. ( B- D).</w:delText>
        </w:r>
      </w:del>
      <w:ins w:id="26" w:author="claudia fayad" w:date="2012-12-03T12:39:00Z">
        <w:r w:rsidR="00EF54F1">
          <w:t>b y d.</w:t>
        </w:r>
      </w:ins>
      <w:r w:rsidR="00F40A26">
        <w:t xml:space="preserve"> Por ejemplo: “</w:t>
      </w:r>
      <w:proofErr w:type="spellStart"/>
      <w:ins w:id="27" w:author="claudia fayad" w:date="2012-12-03T12:40:00Z">
        <w:r w:rsidR="00EF54F1">
          <w:t>b</w:t>
        </w:r>
      </w:ins>
      <w:del w:id="28" w:author="claudia fayad" w:date="2012-12-03T12:40:00Z">
        <w:r w:rsidR="00F40A26" w:rsidDel="00EF54F1">
          <w:delText xml:space="preserve"> B</w:delText>
        </w:r>
      </w:del>
      <w:r w:rsidR="00F40A26">
        <w:t>all</w:t>
      </w:r>
      <w:proofErr w:type="spellEnd"/>
      <w:r w:rsidR="00F40A26">
        <w:t xml:space="preserve">, </w:t>
      </w:r>
      <w:proofErr w:type="spellStart"/>
      <w:ins w:id="29" w:author="claudia fayad" w:date="2012-12-03T12:40:00Z">
        <w:r w:rsidR="00EF54F1">
          <w:t>b</w:t>
        </w:r>
      </w:ins>
      <w:del w:id="30" w:author="claudia fayad" w:date="2012-12-03T12:40:00Z">
        <w:r w:rsidR="00F40A26" w:rsidDel="00EF54F1">
          <w:delText>B</w:delText>
        </w:r>
      </w:del>
      <w:r w:rsidR="00F40A26">
        <w:t>ear</w:t>
      </w:r>
      <w:proofErr w:type="spellEnd"/>
      <w:r w:rsidR="00F40A26">
        <w:t xml:space="preserve">, and </w:t>
      </w:r>
      <w:proofErr w:type="spellStart"/>
      <w:ins w:id="31" w:author="claudia fayad" w:date="2012-12-03T12:40:00Z">
        <w:r w:rsidR="00EF54F1">
          <w:t>b</w:t>
        </w:r>
      </w:ins>
      <w:del w:id="32" w:author="claudia fayad" w:date="2012-12-03T12:40:00Z">
        <w:r w:rsidR="00F40A26" w:rsidDel="00EF54F1">
          <w:delText>B</w:delText>
        </w:r>
      </w:del>
      <w:r w:rsidR="00F40A26">
        <w:t>rown</w:t>
      </w:r>
      <w:proofErr w:type="spellEnd"/>
      <w:r w:rsidR="00F40A26">
        <w:t>”</w:t>
      </w:r>
      <w:ins w:id="33" w:author="claudia fayad" w:date="2012-12-03T12:40:00Z">
        <w:r w:rsidR="00EF54F1">
          <w:t>.</w:t>
        </w:r>
      </w:ins>
    </w:p>
    <w:p w14:paraId="3D81E124" w14:textId="77777777" w:rsidR="00F40A26" w:rsidRDefault="00F40A26"/>
    <w:p w14:paraId="3AA6E703" w14:textId="396A9A6A" w:rsidR="00F40A26" w:rsidRDefault="00FD6CF9">
      <w:r>
        <w:t xml:space="preserve">Puede </w:t>
      </w:r>
      <w:proofErr w:type="gramStart"/>
      <w:r>
        <w:t>reconocer ,</w:t>
      </w:r>
      <w:proofErr w:type="gramEnd"/>
      <w:r>
        <w:t xml:space="preserve"> leer y </w:t>
      </w:r>
      <w:r w:rsidR="00F40A26">
        <w:t xml:space="preserve">explicar con </w:t>
      </w:r>
      <w:r>
        <w:t>frases completas</w:t>
      </w:r>
      <w:ins w:id="34" w:author="claudia fayad" w:date="2012-12-03T12:40:00Z">
        <w:r w:rsidR="00EF54F1">
          <w:t>,</w:t>
        </w:r>
      </w:ins>
      <w:r>
        <w:t xml:space="preserve"> </w:t>
      </w:r>
      <w:del w:id="35" w:author="claudia fayad" w:date="2012-12-03T12:40:00Z">
        <w:r w:rsidR="00F40A26" w:rsidDel="00EF54F1">
          <w:delText xml:space="preserve"> </w:delText>
        </w:r>
      </w:del>
      <w:r w:rsidR="00847EC4">
        <w:t xml:space="preserve">textos visuales que encuentra </w:t>
      </w:r>
      <w:r>
        <w:t>en clase o en otros contextos en</w:t>
      </w:r>
      <w:r w:rsidR="00847EC4">
        <w:t xml:space="preserve"> su </w:t>
      </w:r>
      <w:del w:id="36" w:author="claudia fayad" w:date="2012-12-03T12:40:00Z">
        <w:r w:rsidR="00847EC4" w:rsidDel="00EF54F1">
          <w:delText>medio ambiente</w:delText>
        </w:r>
      </w:del>
      <w:ins w:id="37" w:author="claudia fayad" w:date="2012-12-03T12:40:00Z">
        <w:r w:rsidR="00EF54F1">
          <w:t>entorno</w:t>
        </w:r>
      </w:ins>
      <w:r w:rsidR="00847EC4">
        <w:t>.</w:t>
      </w:r>
    </w:p>
    <w:p w14:paraId="7398CE9A" w14:textId="77777777" w:rsidR="00847EC4" w:rsidRDefault="00847EC4"/>
    <w:p w14:paraId="643B4E27" w14:textId="7827C565" w:rsidR="00F40A26" w:rsidRDefault="00847EC4">
      <w:r>
        <w:t xml:space="preserve">-------------------- </w:t>
      </w:r>
      <w:ins w:id="38" w:author="claudia fayad" w:date="2012-12-03T12:40:00Z">
        <w:r w:rsidR="00EF54F1">
          <w:t>m</w:t>
        </w:r>
      </w:ins>
      <w:del w:id="39" w:author="claudia fayad" w:date="2012-12-03T12:40:00Z">
        <w:r w:rsidDel="00EF54F1">
          <w:delText>M</w:delText>
        </w:r>
      </w:del>
      <w:r>
        <w:t xml:space="preserve">uestra mucho interés  y  entusiasmo al escuchar cuentos que se leen en clase, logrando responder a preguntas acerca de </w:t>
      </w:r>
      <w:commentRangeStart w:id="40"/>
      <w:ins w:id="41" w:author="claudia fayad" w:date="2012-12-03T12:41:00Z">
        <w:r w:rsidR="00EF54F1">
          <w:t>é</w:t>
        </w:r>
      </w:ins>
      <w:del w:id="42" w:author="claudia fayad" w:date="2012-12-03T12:40:00Z">
        <w:r w:rsidDel="00EF54F1">
          <w:delText>e</w:delText>
        </w:r>
      </w:del>
      <w:r>
        <w:t>stos</w:t>
      </w:r>
      <w:commentRangeEnd w:id="40"/>
      <w:r w:rsidR="00EF54F1">
        <w:rPr>
          <w:rStyle w:val="CommentReference"/>
        </w:rPr>
        <w:commentReference w:id="40"/>
      </w:r>
      <w:r>
        <w:t xml:space="preserve"> con frases estructuradas  y completas.  Puede identificar las partes de un libro como son la portada, el </w:t>
      </w:r>
      <w:commentRangeStart w:id="43"/>
      <w:r>
        <w:t>t</w:t>
      </w:r>
      <w:ins w:id="44" w:author="claudia fayad" w:date="2012-12-03T12:45:00Z">
        <w:r w:rsidR="00EF54F1">
          <w:t>í</w:t>
        </w:r>
      </w:ins>
      <w:del w:id="45" w:author="claudia fayad" w:date="2012-12-03T12:44:00Z">
        <w:r w:rsidDel="00EF54F1">
          <w:delText>i</w:delText>
        </w:r>
      </w:del>
      <w:r>
        <w:t>tulo</w:t>
      </w:r>
      <w:commentRangeEnd w:id="43"/>
      <w:r w:rsidR="00EF54F1">
        <w:rPr>
          <w:rStyle w:val="CommentReference"/>
        </w:rPr>
        <w:commentReference w:id="43"/>
      </w:r>
      <w:r>
        <w:t xml:space="preserve"> , el autor y el ilustrador.  </w:t>
      </w:r>
      <w:r w:rsidR="00DE2385">
        <w:t>En los momentos de lectura</w:t>
      </w:r>
      <w:ins w:id="46" w:author="claudia fayad" w:date="2012-12-03T12:46:00Z">
        <w:r w:rsidR="00EF54F1">
          <w:t>,</w:t>
        </w:r>
      </w:ins>
      <w:r w:rsidR="00DE2385">
        <w:t xml:space="preserve"> </w:t>
      </w:r>
      <w:ins w:id="47" w:author="claudia fayad" w:date="2012-12-03T12:46:00Z">
        <w:r w:rsidR="00EF54F1">
          <w:t>l</w:t>
        </w:r>
      </w:ins>
      <w:del w:id="48" w:author="claudia fayad" w:date="2012-12-03T12:46:00Z">
        <w:r w:rsidDel="00EF54F1">
          <w:delText>L</w:delText>
        </w:r>
      </w:del>
      <w:r>
        <w:t xml:space="preserve">ee y entiende con facilidad las palabras de mayor frecuencia utilizadas en </w:t>
      </w:r>
      <w:commentRangeStart w:id="49"/>
      <w:r>
        <w:t>ingl</w:t>
      </w:r>
      <w:ins w:id="50" w:author="claudia fayad" w:date="2012-12-03T12:46:00Z">
        <w:r w:rsidR="00EF54F1">
          <w:t>é</w:t>
        </w:r>
      </w:ins>
      <w:del w:id="51" w:author="claudia fayad" w:date="2012-12-03T12:46:00Z">
        <w:r w:rsidDel="00EF54F1">
          <w:delText>e</w:delText>
        </w:r>
      </w:del>
      <w:r>
        <w:t>s</w:t>
      </w:r>
      <w:commentRangeEnd w:id="49"/>
      <w:r w:rsidR="00EF54F1">
        <w:rPr>
          <w:rStyle w:val="CommentReference"/>
        </w:rPr>
        <w:commentReference w:id="49"/>
      </w:r>
      <w:r>
        <w:t>, como son</w:t>
      </w:r>
      <w:del w:id="52" w:author="claudia fayad" w:date="2012-12-03T12:47:00Z">
        <w:r w:rsidDel="00EF54F1">
          <w:delText xml:space="preserve"> :</w:delText>
        </w:r>
      </w:del>
      <w:r>
        <w:t xml:space="preserve"> “</w:t>
      </w:r>
      <w:ins w:id="53" w:author="claudia fayad" w:date="2012-12-03T12:47:00Z">
        <w:r w:rsidR="00EF54F1">
          <w:t>t</w:t>
        </w:r>
      </w:ins>
      <w:del w:id="54" w:author="claudia fayad" w:date="2012-12-03T12:47:00Z">
        <w:r w:rsidDel="00EF54F1">
          <w:delText>T</w:delText>
        </w:r>
      </w:del>
      <w:r>
        <w:t xml:space="preserve">his, </w:t>
      </w:r>
      <w:ins w:id="55" w:author="claudia fayad" w:date="2012-12-03T12:47:00Z">
        <w:r w:rsidR="00EF54F1">
          <w:t>t</w:t>
        </w:r>
      </w:ins>
      <w:del w:id="56" w:author="claudia fayad" w:date="2012-12-03T12:47:00Z">
        <w:r w:rsidDel="00EF54F1">
          <w:delText>T</w:delText>
        </w:r>
      </w:del>
      <w:r>
        <w:t>he</w:t>
      </w:r>
      <w:del w:id="57" w:author="claudia fayad" w:date="2012-12-03T12:47:00Z">
        <w:r w:rsidDel="00EF54F1">
          <w:delText xml:space="preserve"> </w:delText>
        </w:r>
      </w:del>
      <w:r>
        <w:t xml:space="preserve">, </w:t>
      </w:r>
      <w:ins w:id="58" w:author="claudia fayad" w:date="2012-12-03T12:47:00Z">
        <w:r w:rsidR="00EF54F1">
          <w:t>i</w:t>
        </w:r>
      </w:ins>
      <w:del w:id="59" w:author="claudia fayad" w:date="2012-12-03T12:47:00Z">
        <w:r w:rsidDel="00EF54F1">
          <w:delText>I</w:delText>
        </w:r>
      </w:del>
      <w:r>
        <w:t xml:space="preserve">s, </w:t>
      </w:r>
      <w:ins w:id="60" w:author="claudia fayad" w:date="2012-12-03T12:47:00Z">
        <w:r w:rsidR="00EF54F1">
          <w:t>a</w:t>
        </w:r>
      </w:ins>
      <w:del w:id="61" w:author="claudia fayad" w:date="2012-12-03T12:47:00Z">
        <w:r w:rsidDel="00EF54F1">
          <w:delText>A</w:delText>
        </w:r>
      </w:del>
      <w:r>
        <w:t xml:space="preserve">, and </w:t>
      </w:r>
      <w:ins w:id="62" w:author="claudia fayad" w:date="2012-12-03T12:47:00Z">
        <w:r w:rsidR="00EF703C">
          <w:t>a</w:t>
        </w:r>
      </w:ins>
      <w:del w:id="63" w:author="claudia fayad" w:date="2012-12-03T12:47:00Z">
        <w:r w:rsidDel="00EF703C">
          <w:delText>A</w:delText>
        </w:r>
      </w:del>
      <w:r>
        <w:t>t”.</w:t>
      </w:r>
    </w:p>
    <w:p w14:paraId="24F64712" w14:textId="74FCF6B4" w:rsidR="00847EC4" w:rsidRDefault="00847EC4">
      <w:r>
        <w:t>Puede escribir palabras dentro de un contexto para comunicar ideas</w:t>
      </w:r>
      <w:ins w:id="64" w:author="claudia fayad" w:date="2012-12-03T12:49:00Z">
        <w:r w:rsidR="00EF703C">
          <w:t>,</w:t>
        </w:r>
      </w:ins>
      <w:r>
        <w:t xml:space="preserve"> como por ejemplo, escribir acerca del fin de semana, o del </w:t>
      </w:r>
      <w:r w:rsidRPr="00EF703C">
        <w:rPr>
          <w:i/>
          <w:rPrChange w:id="65" w:author="claudia fayad" w:date="2012-12-03T12:49:00Z">
            <w:rPr/>
          </w:rPrChange>
        </w:rPr>
        <w:t>morning message</w:t>
      </w:r>
      <w:del w:id="66" w:author="claudia fayad" w:date="2012-12-03T12:49:00Z">
        <w:r w:rsidDel="00EF703C">
          <w:delText>.</w:delText>
        </w:r>
      </w:del>
      <w:ins w:id="67" w:author="claudia fayad" w:date="2012-12-03T12:49:00Z">
        <w:r w:rsidR="00EF703C">
          <w:t>, o mensaje de la mañana.</w:t>
        </w:r>
      </w:ins>
    </w:p>
    <w:p w14:paraId="702F5CF5" w14:textId="77777777" w:rsidR="00B2687C" w:rsidRDefault="00B2687C"/>
    <w:p w14:paraId="640E12DF" w14:textId="3B8B5B64" w:rsidR="00B2687C" w:rsidRDefault="00B2687C">
      <w:r>
        <w:t>----------------</w:t>
      </w:r>
      <w:ins w:id="68" w:author="claudia fayad" w:date="2012-12-03T12:50:00Z">
        <w:r w:rsidR="00EF703C">
          <w:t>, e</w:t>
        </w:r>
      </w:ins>
      <w:del w:id="69" w:author="claudia fayad" w:date="2012-12-03T12:50:00Z">
        <w:r w:rsidDel="00EF703C">
          <w:delText>E</w:delText>
        </w:r>
      </w:del>
      <w:r>
        <w:t xml:space="preserve">speramos que continúes mostrando </w:t>
      </w:r>
      <w:del w:id="70" w:author="claudia fayad" w:date="2012-12-03T12:50:00Z">
        <w:r w:rsidDel="00EF703C">
          <w:delText xml:space="preserve">tanto </w:delText>
        </w:r>
      </w:del>
      <w:ins w:id="71" w:author="claudia fayad" w:date="2012-12-03T12:50:00Z">
        <w:r w:rsidR="00EF703C">
          <w:t>todo este</w:t>
        </w:r>
        <w:r w:rsidR="00EF703C">
          <w:t xml:space="preserve"> </w:t>
        </w:r>
      </w:ins>
      <w:r>
        <w:t xml:space="preserve">entusiasmo por aprender la segunda lengua. </w:t>
      </w:r>
      <w:ins w:id="72" w:author="claudia fayad" w:date="2012-12-03T12:50:00Z">
        <w:r w:rsidR="00EF703C">
          <w:t>¡</w:t>
        </w:r>
      </w:ins>
      <w:commentRangeStart w:id="73"/>
      <w:r>
        <w:t>Felicidades</w:t>
      </w:r>
      <w:commentRangeEnd w:id="73"/>
      <w:r w:rsidR="00EF703C">
        <w:rPr>
          <w:rStyle w:val="CommentReference"/>
        </w:rPr>
        <w:commentReference w:id="73"/>
      </w:r>
      <w:r>
        <w:t xml:space="preserve"> por tus logros!</w:t>
      </w:r>
    </w:p>
    <w:p w14:paraId="6D18E965" w14:textId="77777777" w:rsidR="00B2687C" w:rsidRDefault="00B2687C"/>
    <w:p w14:paraId="6FBEBE73" w14:textId="77777777" w:rsidR="00B2687C" w:rsidRDefault="00B2687C"/>
    <w:p w14:paraId="7C43CC52" w14:textId="77777777" w:rsidR="00DE2385" w:rsidRDefault="00DE2385"/>
    <w:p w14:paraId="50025488" w14:textId="77777777" w:rsidR="00DE2385" w:rsidRDefault="00DE2385"/>
    <w:p w14:paraId="039D3E3D" w14:textId="5605695E" w:rsidR="00B2687C" w:rsidRDefault="00B2687C">
      <w:pPr>
        <w:rPr>
          <w:b/>
        </w:rPr>
      </w:pPr>
      <w:r>
        <w:t xml:space="preserve">Desempeño, </w:t>
      </w:r>
      <w:r w:rsidRPr="00B2687C">
        <w:rPr>
          <w:b/>
        </w:rPr>
        <w:t>ALTO</w:t>
      </w:r>
    </w:p>
    <w:p w14:paraId="29245639" w14:textId="77777777" w:rsidR="00B2687C" w:rsidRDefault="00B2687C">
      <w:pPr>
        <w:rPr>
          <w:b/>
        </w:rPr>
      </w:pPr>
    </w:p>
    <w:p w14:paraId="7DFBC92D" w14:textId="622A006D" w:rsidR="00B2687C" w:rsidRDefault="00B2687C">
      <w:r>
        <w:rPr>
          <w:b/>
        </w:rPr>
        <w:t>--------------------------</w:t>
      </w:r>
      <w:commentRangeStart w:id="74"/>
      <w:commentRangeStart w:id="75"/>
      <w:ins w:id="76" w:author="claudia fayad" w:date="2012-12-03T12:51:00Z">
        <w:r w:rsidR="00EF703C">
          <w:t>l</w:t>
        </w:r>
      </w:ins>
      <w:del w:id="77" w:author="claudia fayad" w:date="2012-12-03T12:51:00Z">
        <w:r w:rsidRPr="00B2687C" w:rsidDel="00EF703C">
          <w:delText>L</w:delText>
        </w:r>
      </w:del>
      <w:r w:rsidRPr="00B2687C">
        <w:t>ogr</w:t>
      </w:r>
      <w:ins w:id="78" w:author="claudia fayad" w:date="2012-12-03T12:51:00Z">
        <w:r w:rsidR="00EF703C">
          <w:t>ó</w:t>
        </w:r>
      </w:ins>
      <w:del w:id="79" w:author="claudia fayad" w:date="2012-12-03T12:51:00Z">
        <w:r w:rsidRPr="00B2687C" w:rsidDel="00EF703C">
          <w:delText>o</w:delText>
        </w:r>
      </w:del>
      <w:commentRangeEnd w:id="74"/>
      <w:commentRangeEnd w:id="75"/>
      <w:r w:rsidR="00EF703C">
        <w:rPr>
          <w:rStyle w:val="CommentReference"/>
        </w:rPr>
        <w:commentReference w:id="75"/>
      </w:r>
      <w:r w:rsidR="00EF703C">
        <w:rPr>
          <w:rStyle w:val="CommentReference"/>
        </w:rPr>
        <w:commentReference w:id="74"/>
      </w:r>
      <w:r w:rsidRPr="00B2687C">
        <w:t xml:space="preserve"> cumplir con todos los logros propuestos para este</w:t>
      </w:r>
      <w:r>
        <w:rPr>
          <w:b/>
        </w:rPr>
        <w:t xml:space="preserve"> </w:t>
      </w:r>
      <w:r>
        <w:t>periodo. Muestra disposición hacia el aprendizaje de su segunda lengua</w:t>
      </w:r>
      <w:ins w:id="80" w:author="claudia fayad" w:date="2012-12-03T12:53:00Z">
        <w:r w:rsidR="00EF703C">
          <w:t>,</w:t>
        </w:r>
      </w:ins>
      <w:r>
        <w:t xml:space="preserve"> y disfruta mucho de las actividades propuestas.</w:t>
      </w:r>
    </w:p>
    <w:p w14:paraId="2228061C" w14:textId="77777777" w:rsidR="00B2687C" w:rsidRDefault="00B2687C"/>
    <w:p w14:paraId="720C8CBD" w14:textId="4D762CA2" w:rsidR="00B2687C" w:rsidRDefault="00B2687C">
      <w:r>
        <w:t>------------------</w:t>
      </w:r>
      <w:ins w:id="81" w:author="claudia fayad" w:date="2012-12-03T12:53:00Z">
        <w:r w:rsidR="00EF703C">
          <w:t>i</w:t>
        </w:r>
      </w:ins>
      <w:del w:id="82" w:author="claudia fayad" w:date="2012-12-03T12:53:00Z">
        <w:r w:rsidDel="00EF703C">
          <w:delText>I</w:delText>
        </w:r>
      </w:del>
      <w:r>
        <w:t>dentifica, comprende y utiliza el vocabulario y las</w:t>
      </w:r>
      <w:del w:id="83" w:author="claudia fayad" w:date="2012-12-03T12:53:00Z">
        <w:r w:rsidDel="00EF703C">
          <w:delText xml:space="preserve"> </w:delText>
        </w:r>
      </w:del>
      <w:r>
        <w:t xml:space="preserve"> estructuras trabajadas </w:t>
      </w:r>
      <w:r w:rsidR="00FD6CF9">
        <w:t>durante las unidades. Puede expresarse espontáneamente</w:t>
      </w:r>
      <w:ins w:id="84" w:author="claudia fayad" w:date="2012-12-03T12:53:00Z">
        <w:r w:rsidR="00EF703C">
          <w:t>,</w:t>
        </w:r>
      </w:ins>
      <w:del w:id="85" w:author="claudia fayad" w:date="2012-12-03T12:53:00Z">
        <w:r w:rsidR="00FD6CF9" w:rsidDel="00EF703C">
          <w:delText xml:space="preserve"> </w:delText>
        </w:r>
      </w:del>
      <w:r w:rsidR="00FD6CF9">
        <w:t xml:space="preserve"> y sigue las instrucciones dadas en los diferentes momentos del día. Pued</w:t>
      </w:r>
      <w:r w:rsidR="00597646">
        <w:t xml:space="preserve">e reconocer palabras y </w:t>
      </w:r>
      <w:r w:rsidR="00FD6CF9">
        <w:t xml:space="preserve"> sonidos iniciales </w:t>
      </w:r>
      <w:del w:id="86" w:author="claudia fayad" w:date="2012-12-03T12:53:00Z">
        <w:r w:rsidR="00FD6CF9" w:rsidDel="00EF703C">
          <w:delText xml:space="preserve">en estas </w:delText>
        </w:r>
      </w:del>
      <w:r w:rsidR="00FD6CF9">
        <w:t xml:space="preserve">trabajados en poesías,  rimas y canciones. </w:t>
      </w:r>
    </w:p>
    <w:p w14:paraId="49DB41F6" w14:textId="5744F1DC" w:rsidR="00FD6CF9" w:rsidRDefault="00FD6CF9">
      <w:r>
        <w:t>Logra expresar y dar ejemplos de palabras cuyo sonido inicial empieza con los trabajados en clase, por ejemplo: “</w:t>
      </w:r>
      <w:proofErr w:type="spellStart"/>
      <w:ins w:id="87" w:author="claudia fayad" w:date="2012-12-03T12:54:00Z">
        <w:r w:rsidR="00EF703C">
          <w:t>b</w:t>
        </w:r>
      </w:ins>
      <w:del w:id="88" w:author="claudia fayad" w:date="2012-12-03T12:54:00Z">
        <w:r w:rsidDel="00EF703C">
          <w:delText>B</w:delText>
        </w:r>
      </w:del>
      <w:r>
        <w:t>all</w:t>
      </w:r>
      <w:proofErr w:type="spellEnd"/>
      <w:r>
        <w:t xml:space="preserve">, </w:t>
      </w:r>
      <w:proofErr w:type="spellStart"/>
      <w:ins w:id="89" w:author="claudia fayad" w:date="2012-12-03T12:54:00Z">
        <w:r w:rsidR="00EF703C">
          <w:t>b</w:t>
        </w:r>
      </w:ins>
      <w:del w:id="90" w:author="claudia fayad" w:date="2012-12-03T12:54:00Z">
        <w:r w:rsidDel="00EF703C">
          <w:delText>B</w:delText>
        </w:r>
      </w:del>
      <w:r>
        <w:t>ear</w:t>
      </w:r>
      <w:proofErr w:type="spellEnd"/>
      <w:r>
        <w:t xml:space="preserve">, </w:t>
      </w:r>
      <w:proofErr w:type="spellStart"/>
      <w:ins w:id="91" w:author="claudia fayad" w:date="2012-12-03T12:54:00Z">
        <w:r w:rsidR="00EF703C">
          <w:t>b</w:t>
        </w:r>
      </w:ins>
      <w:del w:id="92" w:author="claudia fayad" w:date="2012-12-03T12:54:00Z">
        <w:r w:rsidDel="00EF703C">
          <w:delText>B</w:delText>
        </w:r>
      </w:del>
      <w:r>
        <w:t>lack</w:t>
      </w:r>
      <w:proofErr w:type="spellEnd"/>
      <w:r>
        <w:t xml:space="preserve">, </w:t>
      </w:r>
      <w:proofErr w:type="spellStart"/>
      <w:ins w:id="93" w:author="claudia fayad" w:date="2012-12-03T12:54:00Z">
        <w:r w:rsidR="00EF703C">
          <w:t>b</w:t>
        </w:r>
      </w:ins>
      <w:del w:id="94" w:author="claudia fayad" w:date="2012-12-03T12:54:00Z">
        <w:r w:rsidDel="00EF703C">
          <w:delText>B</w:delText>
        </w:r>
      </w:del>
      <w:r>
        <w:t>rown</w:t>
      </w:r>
      <w:proofErr w:type="spellEnd"/>
      <w:r>
        <w:t>”.</w:t>
      </w:r>
    </w:p>
    <w:p w14:paraId="3355D15E" w14:textId="7E4DD485" w:rsidR="00FD6CF9" w:rsidRPr="00B2687C" w:rsidRDefault="00FD6CF9">
      <w:r>
        <w:t>Reconoce y explica textos visuales que encuentra en clase o en otros lugares del colegio.</w:t>
      </w:r>
    </w:p>
    <w:p w14:paraId="2FB805FF" w14:textId="77777777" w:rsidR="00B2687C" w:rsidRDefault="00B2687C"/>
    <w:p w14:paraId="4D6C9BA7" w14:textId="796D1DE3" w:rsidR="00DE2385" w:rsidRDefault="00DE2385">
      <w:r>
        <w:t>-----------------------</w:t>
      </w:r>
      <w:ins w:id="95" w:author="claudia fayad" w:date="2012-12-03T12:54:00Z">
        <w:r w:rsidR="00EF703C">
          <w:t>m</w:t>
        </w:r>
      </w:ins>
      <w:del w:id="96" w:author="claudia fayad" w:date="2012-12-03T12:54:00Z">
        <w:r w:rsidDel="00EF703C">
          <w:delText>M</w:delText>
        </w:r>
      </w:del>
      <w:r>
        <w:t xml:space="preserve">uestra interés y </w:t>
      </w:r>
      <w:del w:id="97" w:author="claudia fayad" w:date="2012-12-03T12:54:00Z">
        <w:r w:rsidDel="00EF703C">
          <w:delText>le encanta</w:delText>
        </w:r>
      </w:del>
      <w:ins w:id="98" w:author="claudia fayad" w:date="2012-12-03T12:54:00Z">
        <w:r w:rsidR="00EF703C">
          <w:t>disfruta de</w:t>
        </w:r>
      </w:ins>
      <w:r>
        <w:t xml:space="preserve"> escuchar cuentos que se leen en diferentes momentos</w:t>
      </w:r>
      <w:ins w:id="99" w:author="claudia fayad" w:date="2012-12-03T12:54:00Z">
        <w:r w:rsidR="00EF703C">
          <w:t>.</w:t>
        </w:r>
      </w:ins>
      <w:del w:id="100" w:author="claudia fayad" w:date="2012-12-03T12:54:00Z">
        <w:r w:rsidDel="00EF703C">
          <w:delText>,</w:delText>
        </w:r>
      </w:del>
      <w:r>
        <w:t xml:space="preserve"> </w:t>
      </w:r>
      <w:ins w:id="101" w:author="claudia fayad" w:date="2012-12-03T12:54:00Z">
        <w:r w:rsidR="00EF703C">
          <w:t>L</w:t>
        </w:r>
      </w:ins>
      <w:del w:id="102" w:author="claudia fayad" w:date="2012-12-03T12:54:00Z">
        <w:r w:rsidDel="00EF703C">
          <w:delText>l</w:delText>
        </w:r>
      </w:del>
      <w:r>
        <w:t>ogra responder a preguntas puntuales relacionadas con los textos</w:t>
      </w:r>
      <w:ins w:id="103" w:author="claudia fayad" w:date="2012-12-03T12:54:00Z">
        <w:r w:rsidR="00EF703C">
          <w:t>,</w:t>
        </w:r>
      </w:ins>
      <w:r>
        <w:t xml:space="preserve"> así como también </w:t>
      </w:r>
      <w:del w:id="104" w:author="claudia fayad" w:date="2012-12-03T12:54:00Z">
        <w:r w:rsidDel="00EF703C">
          <w:delText xml:space="preserve">puede </w:delText>
        </w:r>
      </w:del>
      <w:r>
        <w:t>identificar las partes del libro como son</w:t>
      </w:r>
      <w:del w:id="105" w:author="claudia fayad" w:date="2012-12-03T12:55:00Z">
        <w:r w:rsidDel="00EF703C">
          <w:delText>;</w:delText>
        </w:r>
      </w:del>
      <w:r>
        <w:t xml:space="preserve"> la portada, el autor y la contraportada. Puede identificar y reconocer algunas de las “</w:t>
      </w:r>
      <w:proofErr w:type="spellStart"/>
      <w:ins w:id="106" w:author="claudia fayad" w:date="2012-12-03T12:55:00Z">
        <w:r w:rsidR="00EF703C">
          <w:t>h</w:t>
        </w:r>
      </w:ins>
      <w:del w:id="107" w:author="claudia fayad" w:date="2012-12-03T12:55:00Z">
        <w:r w:rsidDel="00EF703C">
          <w:delText>H</w:delText>
        </w:r>
      </w:del>
      <w:r>
        <w:t>igh</w:t>
      </w:r>
      <w:proofErr w:type="spellEnd"/>
      <w:r>
        <w:t xml:space="preserve"> </w:t>
      </w:r>
      <w:proofErr w:type="spellStart"/>
      <w:r>
        <w:t>fre</w:t>
      </w:r>
      <w:ins w:id="108" w:author="claudia fayad" w:date="2012-12-03T12:55:00Z">
        <w:r w:rsidR="00EF703C">
          <w:t>quency</w:t>
        </w:r>
      </w:ins>
      <w:proofErr w:type="spellEnd"/>
      <w:del w:id="109" w:author="claudia fayad" w:date="2012-12-03T12:55:00Z">
        <w:r w:rsidDel="00EF703C">
          <w:delText>cuencia</w:delText>
        </w:r>
      </w:del>
      <w:r>
        <w:t xml:space="preserve"> </w:t>
      </w:r>
      <w:proofErr w:type="spellStart"/>
      <w:r>
        <w:t>words</w:t>
      </w:r>
      <w:proofErr w:type="spellEnd"/>
      <w:r>
        <w:t>”</w:t>
      </w:r>
      <w:ins w:id="110" w:author="claudia fayad" w:date="2012-12-03T12:55:00Z">
        <w:r w:rsidR="00EF703C">
          <w:t xml:space="preserve"> o palabras de uso frecuente</w:t>
        </w:r>
      </w:ins>
      <w:r>
        <w:t xml:space="preserve"> trabajadas en este periodo. </w:t>
      </w:r>
    </w:p>
    <w:p w14:paraId="138EC3DC" w14:textId="77777777" w:rsidR="00DE2385" w:rsidRDefault="00DE2385"/>
    <w:p w14:paraId="66FC7F40" w14:textId="6A2077C9" w:rsidR="00DE2385" w:rsidRDefault="00DE2385">
      <w:r>
        <w:t xml:space="preserve">Puede copiar y escribir </w:t>
      </w:r>
      <w:r w:rsidR="00725FEA">
        <w:t xml:space="preserve"> espontáneamente </w:t>
      </w:r>
      <w:r>
        <w:t>pala</w:t>
      </w:r>
      <w:r w:rsidR="00725FEA">
        <w:t>bras sencillas</w:t>
      </w:r>
      <w:ins w:id="111" w:author="claudia fayad" w:date="2012-12-03T12:55:00Z">
        <w:r w:rsidR="00EF703C">
          <w:t>,</w:t>
        </w:r>
      </w:ins>
      <w:r>
        <w:t xml:space="preserve"> para expresar gráficamente una idea.</w:t>
      </w:r>
    </w:p>
    <w:p w14:paraId="7AA050A1" w14:textId="77777777" w:rsidR="00EF703C" w:rsidRDefault="00EF703C">
      <w:pPr>
        <w:rPr>
          <w:ins w:id="112" w:author="claudia fayad" w:date="2012-12-03T12:55:00Z"/>
        </w:rPr>
      </w:pPr>
    </w:p>
    <w:p w14:paraId="46515858" w14:textId="0A006127" w:rsidR="00DE2385" w:rsidRDefault="00DE2385">
      <w:del w:id="113" w:author="claudia fayad" w:date="2012-12-03T12:55:00Z">
        <w:r w:rsidDel="00EF703C">
          <w:delText>Nos encanta</w:delText>
        </w:r>
      </w:del>
      <w:ins w:id="114" w:author="claudia fayad" w:date="2012-12-03T12:55:00Z">
        <w:r w:rsidR="00EF703C">
          <w:t xml:space="preserve">Debes estar muy </w:t>
        </w:r>
        <w:commentRangeStart w:id="115"/>
        <w:r w:rsidR="00EF703C">
          <w:t>satisfecho</w:t>
        </w:r>
      </w:ins>
      <w:commentRangeEnd w:id="115"/>
      <w:ins w:id="116" w:author="claudia fayad" w:date="2012-12-03T12:56:00Z">
        <w:r w:rsidR="00EF703C">
          <w:rPr>
            <w:rStyle w:val="CommentReference"/>
          </w:rPr>
          <w:commentReference w:id="115"/>
        </w:r>
        <w:r w:rsidR="00EF703C">
          <w:t xml:space="preserve"> </w:t>
        </w:r>
      </w:ins>
      <w:del w:id="117" w:author="claudia fayad" w:date="2012-12-03T12:56:00Z">
        <w:r w:rsidDel="00EF703C">
          <w:delText xml:space="preserve"> ver</w:delText>
        </w:r>
      </w:del>
      <w:ins w:id="118" w:author="claudia fayad" w:date="2012-12-03T12:56:00Z">
        <w:r w:rsidR="00EF703C">
          <w:t>de</w:t>
        </w:r>
      </w:ins>
      <w:r>
        <w:t xml:space="preserve"> tus progresos y esperamos que continúes mostrando </w:t>
      </w:r>
      <w:del w:id="119" w:author="claudia fayad" w:date="2012-12-03T12:56:00Z">
        <w:r w:rsidDel="00EF703C">
          <w:delText xml:space="preserve">tanto </w:delText>
        </w:r>
      </w:del>
      <w:ins w:id="120" w:author="claudia fayad" w:date="2012-12-03T12:56:00Z">
        <w:r w:rsidR="00EF703C">
          <w:t>todo este</w:t>
        </w:r>
        <w:r w:rsidR="00EF703C">
          <w:t xml:space="preserve"> </w:t>
        </w:r>
      </w:ins>
      <w:r>
        <w:t xml:space="preserve">entusiasmo </w:t>
      </w:r>
      <w:del w:id="121" w:author="claudia fayad" w:date="2012-12-03T12:56:00Z">
        <w:r w:rsidDel="00EF703C">
          <w:delText xml:space="preserve">al </w:delText>
        </w:r>
      </w:del>
      <w:ins w:id="122" w:author="claudia fayad" w:date="2012-12-03T12:56:00Z">
        <w:r w:rsidR="00EF703C">
          <w:t>por</w:t>
        </w:r>
        <w:r w:rsidR="00EF703C">
          <w:t xml:space="preserve"> </w:t>
        </w:r>
      </w:ins>
      <w:r>
        <w:t>aprender un segundo idioma.</w:t>
      </w:r>
    </w:p>
    <w:p w14:paraId="1ABDC4D2" w14:textId="77777777" w:rsidR="00DE2385" w:rsidRDefault="00DE2385"/>
    <w:p w14:paraId="5EFCC058" w14:textId="77777777" w:rsidR="00DE2385" w:rsidRDefault="00DE2385"/>
    <w:p w14:paraId="0471D13B" w14:textId="77777777" w:rsidR="00DE2385" w:rsidRDefault="00DE2385"/>
    <w:p w14:paraId="1D748686" w14:textId="77777777" w:rsidR="00DE2385" w:rsidRDefault="00DE2385"/>
    <w:p w14:paraId="216BE755" w14:textId="439668EB" w:rsidR="00DE2385" w:rsidRDefault="00DE2385">
      <w:r>
        <w:t xml:space="preserve">Desempeño </w:t>
      </w:r>
      <w:r w:rsidRPr="00DE2385">
        <w:rPr>
          <w:b/>
        </w:rPr>
        <w:t>MEDIO</w:t>
      </w:r>
    </w:p>
    <w:p w14:paraId="41CAD650" w14:textId="77777777" w:rsidR="00B2687C" w:rsidRDefault="00B2687C"/>
    <w:p w14:paraId="4DF12129" w14:textId="77777777" w:rsidR="00847EC4" w:rsidRDefault="00847EC4"/>
    <w:p w14:paraId="1CFBA244" w14:textId="72ED6690" w:rsidR="00CF08B6" w:rsidRDefault="00597646">
      <w:r>
        <w:rPr>
          <w:b/>
        </w:rPr>
        <w:t>--------------------------</w:t>
      </w:r>
      <w:commentRangeStart w:id="123"/>
      <w:ins w:id="124" w:author="claudia fayad" w:date="2012-12-03T12:58:00Z">
        <w:r w:rsidR="0072207B">
          <w:t>l</w:t>
        </w:r>
      </w:ins>
      <w:del w:id="125" w:author="claudia fayad" w:date="2012-12-03T12:58:00Z">
        <w:r w:rsidR="00B143FD" w:rsidDel="0072207B">
          <w:delText>L</w:delText>
        </w:r>
      </w:del>
      <w:r w:rsidR="00B143FD">
        <w:t>ogr</w:t>
      </w:r>
      <w:ins w:id="126" w:author="claudia fayad" w:date="2012-12-03T12:58:00Z">
        <w:r w:rsidR="0072207B">
          <w:t>ó</w:t>
        </w:r>
      </w:ins>
      <w:del w:id="127" w:author="claudia fayad" w:date="2012-12-03T12:58:00Z">
        <w:r w:rsidR="00B143FD" w:rsidDel="0072207B">
          <w:delText>o</w:delText>
        </w:r>
      </w:del>
      <w:commentRangeEnd w:id="123"/>
      <w:r w:rsidR="0072207B">
        <w:rPr>
          <w:rStyle w:val="CommentReference"/>
        </w:rPr>
        <w:commentReference w:id="123"/>
      </w:r>
      <w:r w:rsidR="00B143FD">
        <w:t xml:space="preserve"> cumplir con algunos</w:t>
      </w:r>
      <w:r>
        <w:t xml:space="preserve"> de</w:t>
      </w:r>
      <w:r w:rsidRPr="00B2687C">
        <w:t xml:space="preserve"> los logros propuestos para este</w:t>
      </w:r>
      <w:r>
        <w:rPr>
          <w:b/>
        </w:rPr>
        <w:t xml:space="preserve"> </w:t>
      </w:r>
      <w:r>
        <w:t>periodo. La mayoría de las veces muestra  una buena disposición hacia el aprendizaje de su segunda lengua</w:t>
      </w:r>
      <w:ins w:id="128" w:author="claudia fayad" w:date="2012-12-03T12:58:00Z">
        <w:r w:rsidR="0072207B">
          <w:t>,</w:t>
        </w:r>
      </w:ins>
      <w:r>
        <w:t xml:space="preserve"> y disfruta de las actividades propuestas.</w:t>
      </w:r>
    </w:p>
    <w:p w14:paraId="34267454" w14:textId="77777777" w:rsidR="00597646" w:rsidRDefault="00597646"/>
    <w:p w14:paraId="188B9E3D" w14:textId="77777777" w:rsidR="00597646" w:rsidRDefault="00597646"/>
    <w:p w14:paraId="1754A837" w14:textId="29CD5CFC" w:rsidR="00597646" w:rsidRDefault="00597646" w:rsidP="00597646">
      <w:r>
        <w:t xml:space="preserve">------------------Identifica, comprende y utiliza parte del vocabulario y las  estructuras trabajadas durante las unidades. Empieza a  expresarse de manera </w:t>
      </w:r>
      <w:del w:id="129" w:author="claudia fayad" w:date="2012-12-03T12:58:00Z">
        <w:r w:rsidDel="0072207B">
          <w:delText xml:space="preserve">mas </w:delText>
        </w:r>
      </w:del>
      <w:r>
        <w:t>espontánea</w:t>
      </w:r>
      <w:ins w:id="130" w:author="claudia fayad" w:date="2012-12-03T12:58:00Z">
        <w:r w:rsidR="0072207B">
          <w:t>,</w:t>
        </w:r>
      </w:ins>
      <w:r>
        <w:t xml:space="preserve">  y sigue las instrucciones dadas en los diferentes momentos del día. Puede reconocer algunas palabras y </w:t>
      </w:r>
      <w:del w:id="131" w:author="claudia fayad" w:date="2012-12-03T12:58:00Z">
        <w:r w:rsidDel="0072207B">
          <w:delText xml:space="preserve">los </w:delText>
        </w:r>
      </w:del>
      <w:r>
        <w:t>sonidos iniciales  trabajados en este periodo</w:t>
      </w:r>
      <w:ins w:id="132" w:author="claudia fayad" w:date="2012-12-03T12:59:00Z">
        <w:r w:rsidR="0072207B">
          <w:t>,</w:t>
        </w:r>
      </w:ins>
      <w:del w:id="133" w:author="claudia fayad" w:date="2012-12-03T12:58:00Z">
        <w:r w:rsidDel="0072207B">
          <w:delText xml:space="preserve"> </w:delText>
        </w:r>
      </w:del>
      <w:r>
        <w:t xml:space="preserve"> en poesías,  rimas y canciones. </w:t>
      </w:r>
    </w:p>
    <w:p w14:paraId="25C5F410" w14:textId="62ACE2D0" w:rsidR="00597646" w:rsidRDefault="00597646" w:rsidP="00597646">
      <w:r>
        <w:t>En compañía de su</w:t>
      </w:r>
      <w:ins w:id="134" w:author="claudia fayad" w:date="2012-12-03T12:59:00Z">
        <w:r w:rsidR="0072207B">
          <w:t>s</w:t>
        </w:r>
      </w:ins>
      <w:r>
        <w:t xml:space="preserve"> maestr</w:t>
      </w:r>
      <w:ins w:id="135" w:author="claudia fayad" w:date="2012-12-03T12:59:00Z">
        <w:r w:rsidR="0072207B">
          <w:t>os</w:t>
        </w:r>
      </w:ins>
      <w:del w:id="136" w:author="claudia fayad" w:date="2012-12-03T12:59:00Z">
        <w:r w:rsidDel="0072207B">
          <w:delText>a</w:delText>
        </w:r>
      </w:del>
      <w:r>
        <w:t xml:space="preserve"> y con algunos referentes visuales</w:t>
      </w:r>
      <w:ins w:id="137" w:author="claudia fayad" w:date="2012-12-03T12:59:00Z">
        <w:r w:rsidR="0072207B">
          <w:t>,</w:t>
        </w:r>
      </w:ins>
      <w:del w:id="138" w:author="claudia fayad" w:date="2012-12-03T12:59:00Z">
        <w:r w:rsidDel="0072207B">
          <w:delText xml:space="preserve"> </w:delText>
        </w:r>
      </w:del>
      <w:r>
        <w:t xml:space="preserve"> puede dar ejemplos de palabras cuyo sonido inicial empieza con los trabajados en clase, por ejemplo: “</w:t>
      </w:r>
      <w:proofErr w:type="spellStart"/>
      <w:ins w:id="139" w:author="claudia fayad" w:date="2012-12-03T12:59:00Z">
        <w:r w:rsidR="0072207B">
          <w:t>b</w:t>
        </w:r>
      </w:ins>
      <w:del w:id="140" w:author="claudia fayad" w:date="2012-12-03T12:59:00Z">
        <w:r w:rsidDel="0072207B">
          <w:delText>B</w:delText>
        </w:r>
      </w:del>
      <w:r>
        <w:t>all</w:t>
      </w:r>
      <w:proofErr w:type="spellEnd"/>
      <w:r>
        <w:t xml:space="preserve">, </w:t>
      </w:r>
      <w:proofErr w:type="spellStart"/>
      <w:ins w:id="141" w:author="claudia fayad" w:date="2012-12-03T12:59:00Z">
        <w:r w:rsidR="0072207B">
          <w:t>b</w:t>
        </w:r>
      </w:ins>
      <w:del w:id="142" w:author="claudia fayad" w:date="2012-12-03T12:59:00Z">
        <w:r w:rsidDel="0072207B">
          <w:delText>B</w:delText>
        </w:r>
      </w:del>
      <w:r>
        <w:t>ear</w:t>
      </w:r>
      <w:proofErr w:type="spellEnd"/>
      <w:r>
        <w:t xml:space="preserve">, </w:t>
      </w:r>
      <w:proofErr w:type="spellStart"/>
      <w:ins w:id="143" w:author="claudia fayad" w:date="2012-12-03T12:59:00Z">
        <w:r w:rsidR="0072207B">
          <w:t>b</w:t>
        </w:r>
      </w:ins>
      <w:del w:id="144" w:author="claudia fayad" w:date="2012-12-03T12:59:00Z">
        <w:r w:rsidDel="0072207B">
          <w:delText>B</w:delText>
        </w:r>
      </w:del>
      <w:r>
        <w:t>lack</w:t>
      </w:r>
      <w:proofErr w:type="spellEnd"/>
      <w:r>
        <w:t xml:space="preserve">, </w:t>
      </w:r>
      <w:proofErr w:type="spellStart"/>
      <w:ins w:id="145" w:author="claudia fayad" w:date="2012-12-03T12:59:00Z">
        <w:r w:rsidR="0072207B">
          <w:t>b</w:t>
        </w:r>
      </w:ins>
      <w:del w:id="146" w:author="claudia fayad" w:date="2012-12-03T12:59:00Z">
        <w:r w:rsidDel="0072207B">
          <w:delText>B</w:delText>
        </w:r>
      </w:del>
      <w:r>
        <w:t>rown</w:t>
      </w:r>
      <w:proofErr w:type="spellEnd"/>
      <w:r>
        <w:t>”.</w:t>
      </w:r>
    </w:p>
    <w:p w14:paraId="3630D87D" w14:textId="661FE4D2" w:rsidR="00597646" w:rsidRPr="00B2687C" w:rsidRDefault="00597646" w:rsidP="00597646">
      <w:commentRangeStart w:id="147"/>
      <w:r>
        <w:t>Identifica</w:t>
      </w:r>
      <w:commentRangeEnd w:id="147"/>
      <w:r w:rsidR="0072207B">
        <w:rPr>
          <w:rStyle w:val="CommentReference"/>
        </w:rPr>
        <w:commentReference w:id="147"/>
      </w:r>
      <w:del w:id="148" w:author="claudia fayad" w:date="2012-12-03T12:59:00Z">
        <w:r w:rsidDel="0072207B">
          <w:delText xml:space="preserve"> </w:delText>
        </w:r>
      </w:del>
      <w:r>
        <w:t xml:space="preserve">, </w:t>
      </w:r>
      <w:del w:id="149" w:author="claudia fayad" w:date="2012-12-03T12:59:00Z">
        <w:r w:rsidDel="0072207B">
          <w:delText xml:space="preserve">reconoce </w:delText>
        </w:r>
      </w:del>
      <w:r>
        <w:t>y explica textos visuales trabajos en clase</w:t>
      </w:r>
      <w:del w:id="150" w:author="claudia fayad" w:date="2012-12-03T13:00:00Z">
        <w:r w:rsidDel="0072207B">
          <w:delText xml:space="preserve"> </w:delText>
        </w:r>
      </w:del>
      <w:r>
        <w:t xml:space="preserve">, así como también empieza a identificar algunos </w:t>
      </w:r>
      <w:ins w:id="151" w:author="claudia fayad" w:date="2012-12-03T13:00:00Z">
        <w:r w:rsidR="0072207B">
          <w:t xml:space="preserve">de ellos </w:t>
        </w:r>
      </w:ins>
      <w:r>
        <w:t>en otros contextos del colegio.</w:t>
      </w:r>
    </w:p>
    <w:p w14:paraId="7C8CDE3F" w14:textId="77777777" w:rsidR="00CF08B6" w:rsidRDefault="00CF08B6"/>
    <w:p w14:paraId="1C3F43D8" w14:textId="77777777" w:rsidR="00CF08B6" w:rsidRDefault="00CF08B6"/>
    <w:p w14:paraId="375C3F03" w14:textId="77777777" w:rsidR="00CF08B6" w:rsidRDefault="00CF08B6"/>
    <w:p w14:paraId="0ED9F306" w14:textId="01F6D783" w:rsidR="00ED4252" w:rsidRDefault="00725FEA" w:rsidP="00725FEA">
      <w:r>
        <w:t>-----------------------</w:t>
      </w:r>
      <w:ins w:id="152" w:author="claudia fayad" w:date="2012-12-03T13:00:00Z">
        <w:r w:rsidR="0072207B">
          <w:t>m</w:t>
        </w:r>
      </w:ins>
      <w:del w:id="153" w:author="claudia fayad" w:date="2012-12-03T13:00:00Z">
        <w:r w:rsidDel="0072207B">
          <w:delText>M</w:delText>
        </w:r>
      </w:del>
      <w:r>
        <w:t xml:space="preserve">uestra interés y </w:t>
      </w:r>
      <w:del w:id="154" w:author="claudia fayad" w:date="2012-12-03T13:01:00Z">
        <w:r w:rsidDel="0072207B">
          <w:delText>le gusta escuchar</w:delText>
        </w:r>
      </w:del>
      <w:ins w:id="155" w:author="claudia fayad" w:date="2012-12-03T13:01:00Z">
        <w:r w:rsidR="0072207B">
          <w:t>parece disfrutar de</w:t>
        </w:r>
      </w:ins>
      <w:r>
        <w:t xml:space="preserve"> cuentos que se leen en diferentes momentos</w:t>
      </w:r>
      <w:ins w:id="156" w:author="claudia fayad" w:date="2012-12-03T13:01:00Z">
        <w:r w:rsidR="0072207B">
          <w:t>.</w:t>
        </w:r>
      </w:ins>
      <w:del w:id="157" w:author="claudia fayad" w:date="2012-12-03T13:01:00Z">
        <w:r w:rsidDel="0072207B">
          <w:delText xml:space="preserve">, </w:delText>
        </w:r>
      </w:del>
      <w:r>
        <w:t xml:space="preserve"> </w:t>
      </w:r>
      <w:r w:rsidR="00ED4252">
        <w:t xml:space="preserve">Responde en español a preguntas relacionadas con los textos, y en ocasiones se esfuerza por utilizar una o dos palabras en </w:t>
      </w:r>
      <w:commentRangeStart w:id="158"/>
      <w:r w:rsidR="00ED4252">
        <w:t>ingl</w:t>
      </w:r>
      <w:ins w:id="159" w:author="claudia fayad" w:date="2012-12-03T13:01:00Z">
        <w:r w:rsidR="0072207B">
          <w:t>é</w:t>
        </w:r>
      </w:ins>
      <w:del w:id="160" w:author="claudia fayad" w:date="2012-12-03T13:01:00Z">
        <w:r w:rsidR="00ED4252" w:rsidDel="0072207B">
          <w:delText>e</w:delText>
        </w:r>
      </w:del>
      <w:r w:rsidR="00ED4252">
        <w:t>s</w:t>
      </w:r>
      <w:commentRangeEnd w:id="158"/>
      <w:r w:rsidR="0072207B">
        <w:rPr>
          <w:rStyle w:val="CommentReference"/>
        </w:rPr>
        <w:commentReference w:id="158"/>
      </w:r>
      <w:r w:rsidR="00ED4252">
        <w:t xml:space="preserve">. Empieza a </w:t>
      </w:r>
      <w:r>
        <w:t xml:space="preserve"> identificar </w:t>
      </w:r>
      <w:r w:rsidR="00ED4252">
        <w:t xml:space="preserve">y reconocer </w:t>
      </w:r>
      <w:r>
        <w:t>las partes del libro como son</w:t>
      </w:r>
      <w:del w:id="161" w:author="claudia fayad" w:date="2012-12-03T13:01:00Z">
        <w:r w:rsidDel="0072207B">
          <w:delText>;</w:delText>
        </w:r>
      </w:del>
      <w:r>
        <w:t xml:space="preserve"> la portada, el autor y la contraportada.  </w:t>
      </w:r>
    </w:p>
    <w:p w14:paraId="56E35AC5" w14:textId="363DC4A3" w:rsidR="00725FEA" w:rsidRDefault="00725FEA" w:rsidP="00725FEA">
      <w:r>
        <w:t xml:space="preserve">En compañía de </w:t>
      </w:r>
      <w:del w:id="162" w:author="claudia fayad" w:date="2012-12-03T13:01:00Z">
        <w:r w:rsidDel="0072207B">
          <w:delText>su maestra</w:delText>
        </w:r>
      </w:del>
      <w:ins w:id="163" w:author="claudia fayad" w:date="2012-12-03T13:01:00Z">
        <w:r w:rsidR="0072207B">
          <w:t xml:space="preserve">sus </w:t>
        </w:r>
        <w:commentRangeStart w:id="164"/>
        <w:r w:rsidR="0072207B">
          <w:t>maestros</w:t>
        </w:r>
      </w:ins>
      <w:commentRangeEnd w:id="164"/>
      <w:ins w:id="165" w:author="claudia fayad" w:date="2012-12-03T13:02:00Z">
        <w:r w:rsidR="0072207B">
          <w:rPr>
            <w:rStyle w:val="CommentReference"/>
          </w:rPr>
          <w:commentReference w:id="164"/>
        </w:r>
      </w:ins>
      <w:r>
        <w:t xml:space="preserve"> y con algunas referencias visuales puede identificar algunas de las </w:t>
      </w:r>
      <w:commentRangeStart w:id="166"/>
      <w:r>
        <w:t xml:space="preserve">“High frecuencia </w:t>
      </w:r>
      <w:proofErr w:type="spellStart"/>
      <w:r>
        <w:t>words</w:t>
      </w:r>
      <w:proofErr w:type="spellEnd"/>
      <w:r>
        <w:t xml:space="preserve">” </w:t>
      </w:r>
      <w:commentRangeEnd w:id="166"/>
      <w:r w:rsidR="0072207B">
        <w:rPr>
          <w:rStyle w:val="CommentReference"/>
        </w:rPr>
        <w:commentReference w:id="166"/>
      </w:r>
      <w:r>
        <w:t xml:space="preserve">trabajadas en este periodo. </w:t>
      </w:r>
    </w:p>
    <w:p w14:paraId="6B1E22C9" w14:textId="77777777" w:rsidR="00725FEA" w:rsidRDefault="00725FEA" w:rsidP="00725FEA"/>
    <w:p w14:paraId="7E297672" w14:textId="0AA5DBDF" w:rsidR="00725FEA" w:rsidRDefault="00725FEA" w:rsidP="00725FEA">
      <w:r>
        <w:t>Puede copiar y empieza a escribir palabras sencillas  para expresar gráficamente una idea.</w:t>
      </w:r>
    </w:p>
    <w:p w14:paraId="17B1F651" w14:textId="27D9AF6E" w:rsidR="00725FEA" w:rsidRDefault="00725FEA" w:rsidP="00725FEA">
      <w:commentRangeStart w:id="167"/>
      <w:r>
        <w:lastRenderedPageBreak/>
        <w:t xml:space="preserve">Nos encanta </w:t>
      </w:r>
      <w:commentRangeEnd w:id="167"/>
      <w:r w:rsidR="0072207B">
        <w:rPr>
          <w:rStyle w:val="CommentReference"/>
        </w:rPr>
        <w:commentReference w:id="167"/>
      </w:r>
      <w:r>
        <w:t>ver tus progresos y esperamos que continúes mostrando interés por   aprender un segundo idioma.</w:t>
      </w:r>
    </w:p>
    <w:p w14:paraId="652BE7E6" w14:textId="7FCE1527" w:rsidR="00725FEA" w:rsidRDefault="00725FEA" w:rsidP="00725FEA">
      <w:r>
        <w:t xml:space="preserve">Es conveniente que </w:t>
      </w:r>
      <w:commentRangeStart w:id="168"/>
      <w:r>
        <w:t xml:space="preserve">a través del wiki </w:t>
      </w:r>
      <w:commentRangeEnd w:id="168"/>
      <w:r w:rsidR="0072207B">
        <w:rPr>
          <w:rStyle w:val="CommentReference"/>
        </w:rPr>
        <w:commentReference w:id="168"/>
      </w:r>
      <w:r>
        <w:t xml:space="preserve">y en otros contextos continúes teniendo </w:t>
      </w:r>
      <w:commentRangeStart w:id="169"/>
      <w:r w:rsidR="00B143FD">
        <w:t>m</w:t>
      </w:r>
      <w:ins w:id="170" w:author="claudia fayad" w:date="2012-12-03T13:04:00Z">
        <w:r w:rsidR="0072207B">
          <w:t>á</w:t>
        </w:r>
      </w:ins>
      <w:del w:id="171" w:author="claudia fayad" w:date="2012-12-03T13:04:00Z">
        <w:r w:rsidR="00B143FD" w:rsidDel="0072207B">
          <w:delText>a</w:delText>
        </w:r>
      </w:del>
      <w:r w:rsidR="00B143FD">
        <w:t>s</w:t>
      </w:r>
      <w:commentRangeEnd w:id="169"/>
      <w:r w:rsidR="00B82BE2">
        <w:rPr>
          <w:rStyle w:val="CommentReference"/>
        </w:rPr>
        <w:commentReference w:id="169"/>
      </w:r>
      <w:r w:rsidR="00B143FD">
        <w:t xml:space="preserve"> </w:t>
      </w:r>
      <w:r>
        <w:t xml:space="preserve">contacto con </w:t>
      </w:r>
      <w:del w:id="172" w:author="claudia fayad" w:date="2012-12-03T13:04:00Z">
        <w:r w:rsidDel="0072207B">
          <w:delText>el segundo idioma</w:delText>
        </w:r>
      </w:del>
      <w:ins w:id="173" w:author="claudia fayad" w:date="2012-12-03T13:04:00Z">
        <w:r w:rsidR="0072207B">
          <w:t xml:space="preserve">la segunda </w:t>
        </w:r>
        <w:commentRangeStart w:id="174"/>
        <w:r w:rsidR="0072207B">
          <w:t>lengua</w:t>
        </w:r>
        <w:commentRangeEnd w:id="174"/>
        <w:r w:rsidR="0072207B">
          <w:rPr>
            <w:rStyle w:val="CommentReference"/>
          </w:rPr>
          <w:commentReference w:id="174"/>
        </w:r>
      </w:ins>
      <w:r>
        <w:t>, para que adquieras mas seguridad y confianza.</w:t>
      </w:r>
    </w:p>
    <w:p w14:paraId="7D4C3330" w14:textId="77777777" w:rsidR="00B143FD" w:rsidRDefault="00B143FD" w:rsidP="00725FEA"/>
    <w:p w14:paraId="6F54ADD9" w14:textId="77777777" w:rsidR="00B143FD" w:rsidRDefault="00B143FD" w:rsidP="00725FEA"/>
    <w:p w14:paraId="1E9E4FF3" w14:textId="3A6DE955" w:rsidR="00B143FD" w:rsidRDefault="00B143FD" w:rsidP="00725FEA">
      <w:pPr>
        <w:rPr>
          <w:b/>
        </w:rPr>
      </w:pPr>
      <w:r>
        <w:t xml:space="preserve">Desempeño </w:t>
      </w:r>
      <w:r w:rsidRPr="00B143FD">
        <w:rPr>
          <w:b/>
        </w:rPr>
        <w:t>BAJO</w:t>
      </w:r>
    </w:p>
    <w:p w14:paraId="11AD544C" w14:textId="77777777" w:rsidR="00B143FD" w:rsidRDefault="00B143FD" w:rsidP="00725FEA">
      <w:pPr>
        <w:rPr>
          <w:b/>
        </w:rPr>
      </w:pPr>
    </w:p>
    <w:p w14:paraId="4187ACFE" w14:textId="77777777" w:rsidR="00B143FD" w:rsidRDefault="00B143FD" w:rsidP="00725FEA">
      <w:pPr>
        <w:rPr>
          <w:b/>
        </w:rPr>
      </w:pPr>
    </w:p>
    <w:p w14:paraId="0D046DC2" w14:textId="74185CE4" w:rsidR="00B143FD" w:rsidRDefault="00B143FD" w:rsidP="00725FEA">
      <w:r>
        <w:rPr>
          <w:b/>
        </w:rPr>
        <w:t xml:space="preserve">------------------------ </w:t>
      </w:r>
      <w:ins w:id="175" w:author="claudia fayad" w:date="2012-12-03T13:05:00Z">
        <w:r w:rsidR="0072207B">
          <w:t>n</w:t>
        </w:r>
      </w:ins>
      <w:del w:id="176" w:author="claudia fayad" w:date="2012-12-03T13:05:00Z">
        <w:r w:rsidR="008D0BF9" w:rsidDel="0072207B">
          <w:delText>N</w:delText>
        </w:r>
      </w:del>
      <w:r w:rsidR="008D0BF9">
        <w:t>o cumplió con los logros propuestos para este primer periodo.</w:t>
      </w:r>
    </w:p>
    <w:p w14:paraId="41E191B4" w14:textId="7DFFF0F4" w:rsidR="008D0BF9" w:rsidRDefault="008D0BF9" w:rsidP="00725FEA">
      <w:r>
        <w:t>Necesita continuo apoyo de parte de sus maestro/as para centrar su atención en las actividades en la segunda lengua.</w:t>
      </w:r>
    </w:p>
    <w:p w14:paraId="16CCF326" w14:textId="38B09D74" w:rsidR="008D0BF9" w:rsidRDefault="0072207B" w:rsidP="00725FEA">
      <w:ins w:id="177" w:author="claudia fayad" w:date="2012-12-03T13:06:00Z">
        <w:r>
          <w:t>N</w:t>
        </w:r>
      </w:ins>
      <w:del w:id="178" w:author="claudia fayad" w:date="2012-12-03T13:06:00Z">
        <w:r w:rsidR="008D0BF9" w:rsidDel="0072207B">
          <w:delText>---------------------N</w:delText>
        </w:r>
      </w:del>
      <w:r w:rsidR="008D0BF9">
        <w:t xml:space="preserve">ecesita que se le </w:t>
      </w:r>
      <w:commentRangeStart w:id="179"/>
      <w:r w:rsidR="008D0BF9">
        <w:t>traduzca</w:t>
      </w:r>
      <w:ins w:id="180" w:author="claudia fayad" w:date="2012-12-03T13:06:00Z">
        <w:r>
          <w:t>n</w:t>
        </w:r>
        <w:commentRangeEnd w:id="179"/>
        <w:r>
          <w:rPr>
            <w:rStyle w:val="CommentReference"/>
          </w:rPr>
          <w:commentReference w:id="179"/>
        </w:r>
      </w:ins>
      <w:r w:rsidR="008D0BF9">
        <w:t xml:space="preserve"> continuamente las instrucciones dadas y el vocabulario trabajado en las unidades y en otros momentos del día. Se hace necesario motivarlo /a para que </w:t>
      </w:r>
      <w:del w:id="181" w:author="claudia fayad" w:date="2012-12-03T13:06:00Z">
        <w:r w:rsidR="008D0BF9" w:rsidDel="0072207B">
          <w:delText xml:space="preserve">repita y </w:delText>
        </w:r>
      </w:del>
      <w:r w:rsidR="008D0BF9">
        <w:t xml:space="preserve">participe en las experiencias de aprendizaje trabajadas en la segunda lengua. Repite canciones, poesías y rimas </w:t>
      </w:r>
      <w:commentRangeStart w:id="182"/>
      <w:r w:rsidR="008D0BF9">
        <w:t>s</w:t>
      </w:r>
      <w:ins w:id="183" w:author="claudia fayad" w:date="2012-12-03T13:06:00Z">
        <w:r>
          <w:t>ó</w:t>
        </w:r>
      </w:ins>
      <w:del w:id="184" w:author="claudia fayad" w:date="2012-12-03T13:06:00Z">
        <w:r w:rsidR="008D0BF9" w:rsidDel="0072207B">
          <w:delText>o</w:delText>
        </w:r>
      </w:del>
      <w:r w:rsidR="008D0BF9">
        <w:t>lo</w:t>
      </w:r>
      <w:commentRangeEnd w:id="182"/>
      <w:r>
        <w:rPr>
          <w:rStyle w:val="CommentReference"/>
        </w:rPr>
        <w:commentReference w:id="182"/>
      </w:r>
      <w:r w:rsidR="008D0BF9">
        <w:t xml:space="preserve"> cuando sus profesores le exigen o lo acompañan uno a uno. Es muy importante que en casa se le provean oportunidades de tener </w:t>
      </w:r>
      <w:commentRangeStart w:id="185"/>
      <w:r w:rsidR="008D0BF9">
        <w:t>m</w:t>
      </w:r>
      <w:ins w:id="186" w:author="claudia fayad" w:date="2012-12-03T13:07:00Z">
        <w:r w:rsidR="00B82BE2">
          <w:t>á</w:t>
        </w:r>
      </w:ins>
      <w:del w:id="187" w:author="claudia fayad" w:date="2012-12-03T13:07:00Z">
        <w:r w:rsidR="008D0BF9" w:rsidDel="00B82BE2">
          <w:delText>a</w:delText>
        </w:r>
      </w:del>
      <w:r w:rsidR="008D0BF9">
        <w:t>s</w:t>
      </w:r>
      <w:commentRangeEnd w:id="185"/>
      <w:r w:rsidR="00B82BE2">
        <w:rPr>
          <w:rStyle w:val="CommentReference"/>
        </w:rPr>
        <w:commentReference w:id="185"/>
      </w:r>
      <w:r w:rsidR="008D0BF9">
        <w:t xml:space="preserve"> contacto con la segunda lengua a través del wiki, </w:t>
      </w:r>
      <w:proofErr w:type="gramStart"/>
      <w:r w:rsidR="008D0BF9">
        <w:t>o</w:t>
      </w:r>
      <w:proofErr w:type="gramEnd"/>
      <w:r w:rsidR="008D0BF9">
        <w:t xml:space="preserve"> otros medios que le permitan adquirir </w:t>
      </w:r>
      <w:commentRangeStart w:id="188"/>
      <w:r w:rsidR="008D0BF9">
        <w:t>m</w:t>
      </w:r>
      <w:ins w:id="189" w:author="claudia fayad" w:date="2012-12-03T13:08:00Z">
        <w:r w:rsidR="00B82BE2">
          <w:t>á</w:t>
        </w:r>
      </w:ins>
      <w:del w:id="190" w:author="claudia fayad" w:date="2012-12-03T13:08:00Z">
        <w:r w:rsidR="008D0BF9" w:rsidDel="00B82BE2">
          <w:delText>a</w:delText>
        </w:r>
      </w:del>
      <w:r w:rsidR="008D0BF9">
        <w:t>s</w:t>
      </w:r>
      <w:commentRangeEnd w:id="188"/>
      <w:r w:rsidR="00B82BE2">
        <w:rPr>
          <w:rStyle w:val="CommentReference"/>
        </w:rPr>
        <w:commentReference w:id="188"/>
      </w:r>
      <w:r w:rsidR="008D0BF9">
        <w:t xml:space="preserve"> seguridad y confianza con el </w:t>
      </w:r>
      <w:commentRangeStart w:id="191"/>
      <w:r w:rsidR="008D0BF9">
        <w:t>ingl</w:t>
      </w:r>
      <w:ins w:id="192" w:author="claudia fayad" w:date="2012-12-03T13:08:00Z">
        <w:r w:rsidR="00B82BE2">
          <w:t>é</w:t>
        </w:r>
      </w:ins>
      <w:del w:id="193" w:author="claudia fayad" w:date="2012-12-03T13:08:00Z">
        <w:r w:rsidR="008D0BF9" w:rsidDel="00B82BE2">
          <w:delText>e</w:delText>
        </w:r>
      </w:del>
      <w:r w:rsidR="008D0BF9">
        <w:t>s</w:t>
      </w:r>
      <w:commentRangeEnd w:id="191"/>
      <w:r w:rsidR="00B82BE2">
        <w:rPr>
          <w:rStyle w:val="CommentReference"/>
        </w:rPr>
        <w:commentReference w:id="191"/>
      </w:r>
      <w:r w:rsidR="008D0BF9">
        <w:t>.</w:t>
      </w:r>
    </w:p>
    <w:p w14:paraId="4911DD09" w14:textId="38DF1EE6" w:rsidR="008D0BF9" w:rsidRDefault="008D0BF9" w:rsidP="00725FEA">
      <w:r>
        <w:t xml:space="preserve">Muestra dificultad para identificar los sonidos iniciales trabajados en este periodo, así como también </w:t>
      </w:r>
      <w:ins w:id="194" w:author="claudia fayad" w:date="2012-12-03T13:09:00Z">
        <w:r w:rsidR="00B82BE2">
          <w:t>para</w:t>
        </w:r>
      </w:ins>
      <w:r>
        <w:t xml:space="preserve"> el reconocimiento de palabras dentro de textos </w:t>
      </w:r>
      <w:ins w:id="195" w:author="claudia fayad" w:date="2012-12-03T13:09:00Z">
        <w:r w:rsidR="00B82BE2">
          <w:t xml:space="preserve">tales </w:t>
        </w:r>
      </w:ins>
      <w:r>
        <w:t>como poesías, rimas y canciones.</w:t>
      </w:r>
    </w:p>
    <w:p w14:paraId="3484C7C9" w14:textId="77777777" w:rsidR="008D0BF9" w:rsidRDefault="008D0BF9" w:rsidP="00725FEA"/>
    <w:p w14:paraId="180FB1B9" w14:textId="50B4FD42" w:rsidR="008D0BF9" w:rsidRDefault="008D0BF9" w:rsidP="00725FEA">
      <w:r>
        <w:t>Igualmente</w:t>
      </w:r>
      <w:ins w:id="196" w:author="claudia fayad" w:date="2012-12-03T13:09:00Z">
        <w:r w:rsidR="00B82BE2">
          <w:t>,</w:t>
        </w:r>
      </w:ins>
      <w:r>
        <w:t xml:space="preserve"> se le dificulta permanecer atento</w:t>
      </w:r>
      <w:ins w:id="197" w:author="claudia fayad" w:date="2012-12-03T13:09:00Z">
        <w:r w:rsidR="00B82BE2">
          <w:t>/a</w:t>
        </w:r>
      </w:ins>
      <w:r>
        <w:t xml:space="preserve"> durante las actividades relacionadas con la lectura de cuentos, dificultándosele responder a las preguntas que se le hacen. No logra hacer las conexiones entre las ilustraciones y el mensaje de los textos, </w:t>
      </w:r>
      <w:ins w:id="198" w:author="claudia fayad" w:date="2012-12-03T13:09:00Z">
        <w:r w:rsidR="00B82BE2">
          <w:t xml:space="preserve">y </w:t>
        </w:r>
      </w:ins>
      <w:r>
        <w:t xml:space="preserve">necesita apoyo constante para que pueda centrar su atención y logre responder lo que se le pide.  Es importante que en casa se </w:t>
      </w:r>
      <w:ins w:id="199" w:author="claudia fayad" w:date="2012-12-03T13:09:00Z">
        <w:r w:rsidR="00B82BE2">
          <w:t xml:space="preserve">le </w:t>
        </w:r>
      </w:ins>
      <w:r>
        <w:t xml:space="preserve">apoye en este aspecto, estableciendo una rutina de lectura de cuentos en </w:t>
      </w:r>
      <w:commentRangeStart w:id="200"/>
      <w:r>
        <w:t>ingl</w:t>
      </w:r>
      <w:ins w:id="201" w:author="claudia fayad" w:date="2012-12-03T13:09:00Z">
        <w:r w:rsidR="00B82BE2">
          <w:t>é</w:t>
        </w:r>
      </w:ins>
      <w:del w:id="202" w:author="claudia fayad" w:date="2012-12-03T13:09:00Z">
        <w:r w:rsidDel="00B82BE2">
          <w:delText>e</w:delText>
        </w:r>
      </w:del>
      <w:r>
        <w:t>s</w:t>
      </w:r>
      <w:commentRangeEnd w:id="200"/>
      <w:r w:rsidR="00B82BE2">
        <w:rPr>
          <w:rStyle w:val="CommentReference"/>
        </w:rPr>
        <w:commentReference w:id="200"/>
      </w:r>
      <w:r>
        <w:t xml:space="preserve">, al final de la cual el niño tenga la oportunidad de hablar sobre lo que </w:t>
      </w:r>
      <w:r w:rsidR="001E55D1">
        <w:t>entendió</w:t>
      </w:r>
      <w:r>
        <w:t>, y sac</w:t>
      </w:r>
      <w:r w:rsidR="001E55D1">
        <w:t xml:space="preserve">ar el vocabulario nuevo para </w:t>
      </w:r>
      <w:commentRangeStart w:id="203"/>
      <w:ins w:id="204" w:author="claudia fayad" w:date="2012-12-03T13:10:00Z">
        <w:r w:rsidR="00B82BE2">
          <w:t>é</w:t>
        </w:r>
      </w:ins>
      <w:del w:id="205" w:author="claudia fayad" w:date="2012-12-03T13:10:00Z">
        <w:r w:rsidR="001E55D1" w:rsidDel="00B82BE2">
          <w:delText>e</w:delText>
        </w:r>
      </w:del>
      <w:r w:rsidR="001E55D1">
        <w:t>l</w:t>
      </w:r>
      <w:commentRangeEnd w:id="203"/>
      <w:r w:rsidR="00B82BE2">
        <w:rPr>
          <w:rStyle w:val="CommentReference"/>
        </w:rPr>
        <w:commentReference w:id="203"/>
      </w:r>
      <w:r w:rsidR="001E55D1">
        <w:t xml:space="preserve"> o </w:t>
      </w:r>
      <w:r>
        <w:t>ella.</w:t>
      </w:r>
    </w:p>
    <w:p w14:paraId="45E79751" w14:textId="77777777" w:rsidR="001E55D1" w:rsidRDefault="001E55D1" w:rsidP="00725FEA"/>
    <w:p w14:paraId="60A4E587" w14:textId="35B65E66" w:rsidR="001E55D1" w:rsidRDefault="001E55D1" w:rsidP="00725FEA">
      <w:r>
        <w:t xml:space="preserve">Durante este periodo se han venido trabajando algunas </w:t>
      </w:r>
      <w:commentRangeStart w:id="206"/>
      <w:proofErr w:type="spellStart"/>
      <w:r>
        <w:t>high</w:t>
      </w:r>
      <w:proofErr w:type="spellEnd"/>
      <w:r>
        <w:t xml:space="preserve"> </w:t>
      </w:r>
      <w:proofErr w:type="spellStart"/>
      <w:r>
        <w:t>frecuency</w:t>
      </w:r>
      <w:proofErr w:type="spellEnd"/>
      <w:r>
        <w:t xml:space="preserve"> </w:t>
      </w:r>
      <w:proofErr w:type="spellStart"/>
      <w:r>
        <w:t>words</w:t>
      </w:r>
      <w:commentRangeEnd w:id="206"/>
      <w:proofErr w:type="spellEnd"/>
      <w:r w:rsidR="00B82BE2">
        <w:rPr>
          <w:rStyle w:val="CommentReference"/>
        </w:rPr>
        <w:commentReference w:id="206"/>
      </w:r>
      <w:r>
        <w:t>, como son :----------</w:t>
      </w:r>
      <w:proofErr w:type="gramStart"/>
      <w:r>
        <w:t>,.</w:t>
      </w:r>
      <w:proofErr w:type="gramEnd"/>
      <w:r>
        <w:t xml:space="preserve">                               ---------debe repasar estas en casa para que pueda reconocerlas poco a poco al trabajar en otros contextos.</w:t>
      </w:r>
    </w:p>
    <w:p w14:paraId="3050424D" w14:textId="77777777" w:rsidR="001E55D1" w:rsidRDefault="001E55D1" w:rsidP="00725FEA"/>
    <w:p w14:paraId="120C563F" w14:textId="07024F87" w:rsidR="001E55D1" w:rsidRDefault="001E55D1" w:rsidP="00725FEA">
      <w:r>
        <w:t xml:space="preserve">Con ayuda de sus </w:t>
      </w:r>
      <w:commentRangeStart w:id="207"/>
      <w:r>
        <w:t>maestras</w:t>
      </w:r>
      <w:commentRangeEnd w:id="207"/>
      <w:r w:rsidR="00B82BE2">
        <w:rPr>
          <w:rStyle w:val="CommentReference"/>
        </w:rPr>
        <w:commentReference w:id="207"/>
      </w:r>
      <w:r>
        <w:t xml:space="preserve"> pu</w:t>
      </w:r>
      <w:ins w:id="208" w:author="claudia fayad" w:date="2012-12-03T13:11:00Z">
        <w:r w:rsidR="00B82BE2">
          <w:t>e</w:t>
        </w:r>
      </w:ins>
      <w:r>
        <w:t xml:space="preserve">de empezar a copiar letras con </w:t>
      </w:r>
      <w:del w:id="209" w:author="claudia fayad" w:date="2012-12-03T13:11:00Z">
        <w:r w:rsidDel="00B82BE2">
          <w:delText xml:space="preserve">sentido </w:delText>
        </w:r>
      </w:del>
      <w:ins w:id="210" w:author="claudia fayad" w:date="2012-12-03T13:11:00Z">
        <w:r w:rsidR="00B82BE2">
          <w:t>intención</w:t>
        </w:r>
        <w:r w:rsidR="00B82BE2">
          <w:t xml:space="preserve"> </w:t>
        </w:r>
      </w:ins>
      <w:r>
        <w:t xml:space="preserve">de comunicar </w:t>
      </w:r>
      <w:commentRangeStart w:id="211"/>
      <w:r>
        <w:t>algo</w:t>
      </w:r>
      <w:commentRangeEnd w:id="211"/>
      <w:r w:rsidR="00B82BE2">
        <w:rPr>
          <w:rStyle w:val="CommentReference"/>
        </w:rPr>
        <w:commentReference w:id="211"/>
      </w:r>
      <w:ins w:id="212" w:author="claudia fayad" w:date="2012-12-03T13:11:00Z">
        <w:r w:rsidR="00B82BE2">
          <w:t>.</w:t>
        </w:r>
      </w:ins>
      <w:del w:id="213" w:author="claudia fayad" w:date="2012-12-03T13:11:00Z">
        <w:r w:rsidDel="00B82BE2">
          <w:delText>,</w:delText>
        </w:r>
      </w:del>
      <w:r>
        <w:t xml:space="preserve"> </w:t>
      </w:r>
      <w:ins w:id="214" w:author="claudia fayad" w:date="2012-12-03T13:12:00Z">
        <w:r w:rsidR="00B82BE2">
          <w:t>E</w:t>
        </w:r>
      </w:ins>
      <w:del w:id="215" w:author="claudia fayad" w:date="2012-12-03T13:12:00Z">
        <w:r w:rsidDel="00B82BE2">
          <w:delText>e</w:delText>
        </w:r>
      </w:del>
      <w:r>
        <w:t>s importante que……….</w:t>
      </w:r>
      <w:commentRangeStart w:id="216"/>
      <w:r>
        <w:t>practiqu</w:t>
      </w:r>
      <w:ins w:id="217" w:author="claudia fayad" w:date="2012-12-03T13:12:00Z">
        <w:r w:rsidR="00B82BE2">
          <w:t>e</w:t>
        </w:r>
      </w:ins>
      <w:del w:id="218" w:author="claudia fayad" w:date="2012-12-03T13:12:00Z">
        <w:r w:rsidDel="00B82BE2">
          <w:delText>é</w:delText>
        </w:r>
      </w:del>
      <w:commentRangeEnd w:id="216"/>
      <w:r w:rsidR="00B82BE2">
        <w:rPr>
          <w:rStyle w:val="CommentReference"/>
        </w:rPr>
        <w:commentReference w:id="216"/>
      </w:r>
      <w:r>
        <w:t xml:space="preserve"> en casa</w:t>
      </w:r>
      <w:del w:id="219" w:author="claudia fayad" w:date="2012-12-03T13:12:00Z">
        <w:r w:rsidDel="00B82BE2">
          <w:delText>,</w:delText>
        </w:r>
      </w:del>
      <w:r>
        <w:t xml:space="preserve">  copiando palabras simples, </w:t>
      </w:r>
      <w:ins w:id="220" w:author="claudia fayad" w:date="2012-12-03T13:12:00Z">
        <w:r w:rsidR="00B82BE2">
          <w:t xml:space="preserve">y </w:t>
        </w:r>
      </w:ins>
      <w:r>
        <w:t>siguiendo la correcta dirección al hacerlo.</w:t>
      </w:r>
    </w:p>
    <w:p w14:paraId="4DA96F68" w14:textId="77777777" w:rsidR="001E55D1" w:rsidRDefault="001E55D1" w:rsidP="00725FEA"/>
    <w:p w14:paraId="1138850E" w14:textId="1F229419" w:rsidR="001E55D1" w:rsidRDefault="001E55D1" w:rsidP="00725FEA">
      <w:r>
        <w:t>------------------------------</w:t>
      </w:r>
      <w:ins w:id="221" w:author="claudia fayad" w:date="2012-12-03T13:12:00Z">
        <w:r w:rsidR="00B82BE2">
          <w:t>, t</w:t>
        </w:r>
      </w:ins>
      <w:del w:id="222" w:author="claudia fayad" w:date="2012-12-03T13:12:00Z">
        <w:r w:rsidDel="00B82BE2">
          <w:delText>T</w:delText>
        </w:r>
      </w:del>
      <w:r>
        <w:t>ienes las capacidades</w:t>
      </w:r>
      <w:del w:id="223" w:author="claudia fayad" w:date="2012-12-03T13:13:00Z">
        <w:r w:rsidDel="00B82BE2">
          <w:delText xml:space="preserve"> </w:delText>
        </w:r>
      </w:del>
      <w:r>
        <w:t xml:space="preserve"> para centrar mejor tu atención y estamos seguros/as </w:t>
      </w:r>
      <w:commentRangeStart w:id="224"/>
      <w:ins w:id="225" w:author="claudia fayad" w:date="2012-12-03T13:12:00Z">
        <w:r w:rsidR="00B82BE2">
          <w:t>de</w:t>
        </w:r>
      </w:ins>
      <w:commentRangeEnd w:id="224"/>
      <w:ins w:id="226" w:author="claudia fayad" w:date="2012-12-03T13:13:00Z">
        <w:r w:rsidR="00B82BE2">
          <w:rPr>
            <w:rStyle w:val="CommentReference"/>
          </w:rPr>
          <w:commentReference w:id="224"/>
        </w:r>
      </w:ins>
      <w:ins w:id="227" w:author="claudia fayad" w:date="2012-12-03T13:12:00Z">
        <w:r w:rsidR="00B82BE2">
          <w:t xml:space="preserve"> </w:t>
        </w:r>
      </w:ins>
      <w:r>
        <w:t xml:space="preserve">que con un poco de disciplina </w:t>
      </w:r>
      <w:r w:rsidR="00242A25">
        <w:t>podrás</w:t>
      </w:r>
      <w:r>
        <w:t xml:space="preserve"> salir adelante</w:t>
      </w:r>
      <w:ins w:id="228" w:author="claudia fayad" w:date="2012-12-03T13:13:00Z">
        <w:r w:rsidR="00B82BE2">
          <w:t>.</w:t>
        </w:r>
      </w:ins>
      <w:del w:id="229" w:author="claudia fayad" w:date="2012-12-03T13:13:00Z">
        <w:r w:rsidDel="00B82BE2">
          <w:delText>!</w:delText>
        </w:r>
      </w:del>
    </w:p>
    <w:p w14:paraId="7FC2023F" w14:textId="77777777" w:rsidR="008D0BF9" w:rsidRPr="008D0BF9" w:rsidRDefault="008D0BF9" w:rsidP="00725FEA"/>
    <w:p w14:paraId="12AC79E4" w14:textId="77777777" w:rsidR="00ED4252" w:rsidRDefault="00ED4252" w:rsidP="00725FEA"/>
    <w:p w14:paraId="7DCCCF2E" w14:textId="77777777" w:rsidR="00ED4252" w:rsidRDefault="00ED4252" w:rsidP="00725FEA"/>
    <w:p w14:paraId="3535101F" w14:textId="77777777" w:rsidR="00ED4252" w:rsidRDefault="00ED4252" w:rsidP="00725FEA"/>
    <w:p w14:paraId="2143417E" w14:textId="77777777" w:rsidR="00725FEA" w:rsidRDefault="00725FEA" w:rsidP="00725FEA"/>
    <w:p w14:paraId="68EA26EF" w14:textId="77777777" w:rsidR="00CF08B6" w:rsidRDefault="00CF08B6"/>
    <w:p w14:paraId="79E49EA6" w14:textId="4A7665C0" w:rsidR="00CF08B6" w:rsidRPr="00EF54F1" w:rsidRDefault="00CF08B6">
      <w:pPr>
        <w:rPr>
          <w:rFonts w:ascii="Calibri" w:hAnsi="Calibri" w:cs="MyriadPro-Regular"/>
          <w:color w:val="000000"/>
          <w:sz w:val="20"/>
          <w:szCs w:val="20"/>
          <w:lang w:val="es-CO" w:eastAsia="en-US"/>
          <w:rPrChange w:id="230" w:author="claudia fayad" w:date="2012-12-03T12:38:00Z">
            <w:rPr>
              <w:rFonts w:ascii="Calibri" w:hAnsi="Calibri" w:cs="MyriadPro-Regular"/>
              <w:color w:val="000000"/>
              <w:sz w:val="20"/>
              <w:szCs w:val="20"/>
              <w:lang w:val="en-US" w:eastAsia="en-US"/>
            </w:rPr>
          </w:rPrChange>
        </w:rPr>
      </w:pPr>
    </w:p>
    <w:p w14:paraId="726AC1A7" w14:textId="77777777" w:rsidR="00F40A26" w:rsidRDefault="00F40A26"/>
    <w:sectPr w:rsidR="00F40A26" w:rsidSect="00A205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9" w:author="claudia fayad" w:date="2012-12-03T13:15:00Z" w:initials="cf">
    <w:p w14:paraId="019BD24A" w14:textId="49C8A728" w:rsidR="00EF703C" w:rsidRDefault="00EF703C">
      <w:pPr>
        <w:pStyle w:val="CommentText"/>
      </w:pPr>
      <w:r>
        <w:rPr>
          <w:rStyle w:val="CommentReference"/>
        </w:rPr>
        <w:annotationRef/>
      </w:r>
      <w:r>
        <w:t xml:space="preserve">Sería bueno buscar una alternativa para no usar las palabras  ‘logró’ y ‘logros’ tan seguidas en la misma frase. Sugiero “alcanzó todos los logros”. </w:t>
      </w:r>
    </w:p>
  </w:comment>
  <w:comment w:id="8" w:author="claudia fayad" w:date="2012-12-03T13:15:00Z" w:initials="cf">
    <w:p w14:paraId="1C2DFC89" w14:textId="7F3DA5B1" w:rsidR="00EF54F1" w:rsidRDefault="00EF54F1">
      <w:pPr>
        <w:pStyle w:val="CommentText"/>
      </w:pPr>
      <w:r>
        <w:rPr>
          <w:rStyle w:val="CommentReference"/>
        </w:rPr>
        <w:annotationRef/>
      </w:r>
      <w:r>
        <w:t>Toda palabra aguda terminada en vocal lleva tilde.</w:t>
      </w:r>
    </w:p>
  </w:comment>
  <w:comment w:id="15" w:author="claudia fayad" w:date="2012-12-03T13:15:00Z" w:initials="cf">
    <w:p w14:paraId="2E29CE64" w14:textId="603995A0" w:rsidR="00EF54F1" w:rsidRDefault="00EF54F1">
      <w:pPr>
        <w:pStyle w:val="CommentText"/>
      </w:pPr>
      <w:r>
        <w:rPr>
          <w:rStyle w:val="CommentReference"/>
        </w:rPr>
        <w:annotationRef/>
      </w:r>
      <w:r>
        <w:t>Palabra esdrújula: lleva tilde.</w:t>
      </w:r>
    </w:p>
  </w:comment>
  <w:comment w:id="40" w:author="claudia fayad" w:date="2012-12-03T13:15:00Z" w:initials="cf">
    <w:p w14:paraId="5D55A5A4" w14:textId="5751CCD4" w:rsidR="00EF54F1" w:rsidRDefault="00EF54F1">
      <w:pPr>
        <w:pStyle w:val="CommentText"/>
      </w:pPr>
      <w:r>
        <w:rPr>
          <w:rStyle w:val="CommentReference"/>
        </w:rPr>
        <w:annotationRef/>
      </w:r>
      <w:r>
        <w:t>En este caso, la palabra “éstos” cumple la función de PRONOMBRE RELATIVO, y por lo tanto debe llevar tilde. Distinto es el caso cuando le sigue un sustantivo (por ejemplo: “estos niños”) en el cual no lleva tilde.</w:t>
      </w:r>
    </w:p>
  </w:comment>
  <w:comment w:id="43" w:author="claudia fayad" w:date="2012-12-03T13:15:00Z" w:initials="cf">
    <w:p w14:paraId="41EB5DE1" w14:textId="795788D8" w:rsidR="00EF54F1" w:rsidRDefault="00EF54F1">
      <w:pPr>
        <w:pStyle w:val="CommentText"/>
      </w:pPr>
      <w:r>
        <w:rPr>
          <w:rStyle w:val="CommentReference"/>
        </w:rPr>
        <w:annotationRef/>
      </w:r>
      <w:r>
        <w:t>Toda palabra esdrújula lleva tilde.</w:t>
      </w:r>
    </w:p>
  </w:comment>
  <w:comment w:id="49" w:author="claudia fayad" w:date="2012-12-03T13:15:00Z" w:initials="cf">
    <w:p w14:paraId="23CB9C96" w14:textId="023A2E17" w:rsidR="00EF54F1" w:rsidRDefault="00EF54F1">
      <w:pPr>
        <w:pStyle w:val="CommentText"/>
      </w:pPr>
      <w:r>
        <w:rPr>
          <w:rStyle w:val="CommentReference"/>
        </w:rPr>
        <w:annotationRef/>
      </w:r>
      <w:r>
        <w:t>Palabra aguda terminada en vocal, ‘n’ o ‘s’, lleva tilde.</w:t>
      </w:r>
    </w:p>
  </w:comment>
  <w:comment w:id="73" w:author="claudia fayad" w:date="2012-12-03T13:15:00Z" w:initials="cf">
    <w:p w14:paraId="6C3DE5C4" w14:textId="3A84428A" w:rsidR="00EF703C" w:rsidRDefault="00EF703C">
      <w:pPr>
        <w:pStyle w:val="CommentText"/>
      </w:pPr>
      <w:r>
        <w:rPr>
          <w:rStyle w:val="CommentReference"/>
        </w:rPr>
        <w:annotationRef/>
      </w:r>
      <w:r>
        <w:t>La lengua española REQUIERE un signo de exclamación tanto AL INICIO como al final de la oración.</w:t>
      </w:r>
    </w:p>
  </w:comment>
  <w:comment w:id="75" w:author="claudia fayad" w:date="2012-12-03T13:15:00Z" w:initials="cf">
    <w:p w14:paraId="31C18AB7" w14:textId="5CA28736" w:rsidR="00EF703C" w:rsidRDefault="00EF703C">
      <w:pPr>
        <w:pStyle w:val="CommentText"/>
      </w:pPr>
      <w:r>
        <w:rPr>
          <w:rStyle w:val="CommentReference"/>
        </w:rPr>
        <w:annotationRef/>
      </w:r>
      <w:r>
        <w:t>Ver nota arriba.</w:t>
      </w:r>
    </w:p>
  </w:comment>
  <w:comment w:id="74" w:author="claudia fayad" w:date="2012-12-03T13:15:00Z" w:initials="cf">
    <w:p w14:paraId="36862C35" w14:textId="08640EE3" w:rsidR="00EF703C" w:rsidRDefault="00EF703C">
      <w:pPr>
        <w:pStyle w:val="CommentText"/>
      </w:pPr>
      <w:r>
        <w:rPr>
          <w:rStyle w:val="CommentReference"/>
        </w:rPr>
        <w:annotationRef/>
      </w:r>
      <w:r>
        <w:t>Ver nota arriba.</w:t>
      </w:r>
    </w:p>
  </w:comment>
  <w:comment w:id="115" w:author="claudia fayad" w:date="2012-12-03T13:15:00Z" w:initials="cf">
    <w:p w14:paraId="4B9BC5DF" w14:textId="71D7AA4D" w:rsidR="00EF703C" w:rsidRDefault="00EF703C">
      <w:pPr>
        <w:pStyle w:val="CommentText"/>
      </w:pPr>
      <w:r>
        <w:rPr>
          <w:rStyle w:val="CommentReference"/>
        </w:rPr>
        <w:annotationRef/>
      </w:r>
      <w:r>
        <w:t>Es mejor tratar de enfocar los comentarios en cómo sus logros deben hacer sentir al niño, más que en cómo se sienten sus adult</w:t>
      </w:r>
      <w:r w:rsidR="0072207B">
        <w:t>os significativos al respecto, con el</w:t>
      </w:r>
      <w:r>
        <w:t xml:space="preserve"> fin de no generar una dependencia en la aprobación del otro, sino en la satisfacción propia del deber cumplido</w:t>
      </w:r>
      <w:r w:rsidR="0072207B">
        <w:t>.</w:t>
      </w:r>
    </w:p>
  </w:comment>
  <w:comment w:id="123" w:author="claudia fayad" w:date="2012-12-03T13:15:00Z" w:initials="cf">
    <w:p w14:paraId="00A95184" w14:textId="20AEF4AD" w:rsidR="0072207B" w:rsidRDefault="0072207B">
      <w:pPr>
        <w:pStyle w:val="CommentText"/>
      </w:pPr>
      <w:r>
        <w:rPr>
          <w:rStyle w:val="CommentReference"/>
        </w:rPr>
        <w:annotationRef/>
      </w:r>
      <w:r>
        <w:t>Ver las dos notas arriba.</w:t>
      </w:r>
    </w:p>
  </w:comment>
  <w:comment w:id="147" w:author="claudia fayad" w:date="2012-12-03T13:15:00Z" w:initials="cf">
    <w:p w14:paraId="3F63AD96" w14:textId="7B28C524" w:rsidR="0072207B" w:rsidRDefault="0072207B">
      <w:pPr>
        <w:pStyle w:val="CommentText"/>
      </w:pPr>
      <w:r>
        <w:rPr>
          <w:rStyle w:val="CommentReference"/>
        </w:rPr>
        <w:annotationRef/>
      </w:r>
      <w:r>
        <w:t>Taxonómicamente, identificar y reconocer son equivalentes, pues implican el mismo proceso mental.</w:t>
      </w:r>
    </w:p>
  </w:comment>
  <w:comment w:id="158" w:author="claudia fayad" w:date="2012-12-03T13:15:00Z" w:initials="cf">
    <w:p w14:paraId="75B66546" w14:textId="5CE29E0B" w:rsidR="0072207B" w:rsidRDefault="0072207B">
      <w:pPr>
        <w:pStyle w:val="CommentText"/>
      </w:pPr>
      <w:r>
        <w:rPr>
          <w:rStyle w:val="CommentReference"/>
        </w:rPr>
        <w:annotationRef/>
      </w:r>
      <w:r>
        <w:t>Palabra aguda terminada en s lleva tilde.</w:t>
      </w:r>
    </w:p>
  </w:comment>
  <w:comment w:id="164" w:author="claudia fayad" w:date="2012-12-03T13:15:00Z" w:initials="cf">
    <w:p w14:paraId="7AAD768E" w14:textId="29354329" w:rsidR="0072207B" w:rsidRDefault="0072207B">
      <w:pPr>
        <w:pStyle w:val="CommentText"/>
      </w:pPr>
      <w:r>
        <w:rPr>
          <w:rStyle w:val="CommentReference"/>
        </w:rPr>
        <w:annotationRef/>
      </w:r>
      <w:r w:rsidR="00E4407D">
        <w:t>No entiendo por qu</w:t>
      </w:r>
      <w:r w:rsidR="00E4407D">
        <w:t>é</w:t>
      </w:r>
      <w:r w:rsidR="00E4407D">
        <w:t xml:space="preserve"> </w:t>
      </w:r>
      <w:r w:rsidR="00E4407D">
        <w:t xml:space="preserve">en </w:t>
      </w:r>
      <w:r w:rsidR="00E4407D">
        <w:t>esta redacción</w:t>
      </w:r>
      <w:r w:rsidR="00E4407D">
        <w:t xml:space="preserve"> parece olvidarse el hecho de que son DOS maestros en el aula</w:t>
      </w:r>
      <w:r w:rsidR="00E4407D">
        <w:t xml:space="preserve">, y de que en Kinder hay </w:t>
      </w:r>
      <w:r w:rsidR="00E4407D">
        <w:t>maestros VARONES...</w:t>
      </w:r>
      <w:r w:rsidR="00E4407D">
        <w:t xml:space="preserve"> </w:t>
      </w:r>
    </w:p>
  </w:comment>
  <w:comment w:id="166" w:author="claudia fayad" w:date="2012-12-03T13:15:00Z" w:initials="cf">
    <w:p w14:paraId="4D52FB60" w14:textId="5BB5E92F" w:rsidR="0072207B" w:rsidRDefault="0072207B">
      <w:pPr>
        <w:pStyle w:val="CommentText"/>
      </w:pPr>
      <w:r>
        <w:rPr>
          <w:rStyle w:val="CommentReference"/>
        </w:rPr>
        <w:annotationRef/>
      </w:r>
      <w:r>
        <w:t>Corregir igual que se i</w:t>
      </w:r>
      <w:r w:rsidR="00E4407D">
        <w:t>ndicó arriba.</w:t>
      </w:r>
    </w:p>
  </w:comment>
  <w:comment w:id="167" w:author="claudia fayad" w:date="2012-12-03T13:15:00Z" w:initials="cf">
    <w:p w14:paraId="573AC475" w14:textId="64936DDD" w:rsidR="0072207B" w:rsidRDefault="0072207B">
      <w:pPr>
        <w:pStyle w:val="CommentText"/>
      </w:pPr>
      <w:r>
        <w:rPr>
          <w:rStyle w:val="CommentReference"/>
        </w:rPr>
        <w:annotationRef/>
      </w:r>
      <w:r>
        <w:t>Ver nota arriba.</w:t>
      </w:r>
    </w:p>
  </w:comment>
  <w:comment w:id="168" w:author="claudia fayad" w:date="2012-12-03T13:15:00Z" w:initials="cf">
    <w:p w14:paraId="0CC67BF4" w14:textId="1B3BA11E" w:rsidR="0072207B" w:rsidRDefault="0072207B">
      <w:pPr>
        <w:pStyle w:val="CommentText"/>
      </w:pPr>
      <w:r>
        <w:rPr>
          <w:rStyle w:val="CommentReference"/>
        </w:rPr>
        <w:annotationRef/>
      </w:r>
      <w:r>
        <w:t>¿Se espera que los niños accedan al wiki?</w:t>
      </w:r>
    </w:p>
  </w:comment>
  <w:comment w:id="169" w:author="claudia fayad" w:date="2012-12-03T13:15:00Z" w:initials="cf">
    <w:p w14:paraId="01B40421" w14:textId="4F6861A3" w:rsidR="00B82BE2" w:rsidRDefault="00B82BE2">
      <w:pPr>
        <w:pStyle w:val="CommentText"/>
      </w:pPr>
      <w:r>
        <w:rPr>
          <w:rStyle w:val="CommentReference"/>
        </w:rPr>
        <w:annotationRef/>
      </w:r>
      <w:r>
        <w:t>Solamente en el caso en que esta palabra significa “pero” va sin tilde. De resto, la lleva.</w:t>
      </w:r>
    </w:p>
  </w:comment>
  <w:comment w:id="174" w:author="claudia fayad" w:date="2012-12-03T13:15:00Z" w:initials="cf">
    <w:p w14:paraId="5CFD7667" w14:textId="3A391523" w:rsidR="0072207B" w:rsidRDefault="0072207B">
      <w:pPr>
        <w:pStyle w:val="CommentText"/>
      </w:pPr>
      <w:r>
        <w:rPr>
          <w:rStyle w:val="CommentReference"/>
        </w:rPr>
        <w:annotationRef/>
      </w:r>
      <w:r>
        <w:t>Para no repetir la misma frase de la oración inmediatamente anterior.</w:t>
      </w:r>
    </w:p>
  </w:comment>
  <w:comment w:id="179" w:author="claudia fayad" w:date="2012-12-03T13:15:00Z" w:initials="cf">
    <w:p w14:paraId="33B72D76" w14:textId="40B1B9B5" w:rsidR="0072207B" w:rsidRDefault="0072207B">
      <w:pPr>
        <w:pStyle w:val="CommentText"/>
      </w:pPr>
      <w:r>
        <w:rPr>
          <w:rStyle w:val="CommentReference"/>
        </w:rPr>
        <w:annotationRef/>
      </w:r>
      <w:r>
        <w:t>Ojo a la correspondencia de cantidad.</w:t>
      </w:r>
    </w:p>
  </w:comment>
  <w:comment w:id="182" w:author="claudia fayad" w:date="2012-12-03T13:15:00Z" w:initials="cf">
    <w:p w14:paraId="019470BB" w14:textId="0A158197" w:rsidR="0072207B" w:rsidRDefault="0072207B">
      <w:pPr>
        <w:pStyle w:val="CommentText"/>
      </w:pPr>
      <w:r>
        <w:rPr>
          <w:rStyle w:val="CommentReference"/>
        </w:rPr>
        <w:annotationRef/>
      </w:r>
      <w:r>
        <w:t>Cuando esta palabra reemplaza el adverbio “solamente” debe llevar tilde. No la lleva, cuando se usa como adjetivo; por ejemplo:  “Estoy solo.”</w:t>
      </w:r>
    </w:p>
  </w:comment>
  <w:comment w:id="185" w:author="claudia fayad" w:date="2012-12-03T13:15:00Z" w:initials="cf">
    <w:p w14:paraId="410D1115" w14:textId="6FE7928C" w:rsidR="00B82BE2" w:rsidRDefault="00B82BE2">
      <w:pPr>
        <w:pStyle w:val="CommentText"/>
      </w:pPr>
      <w:r>
        <w:rPr>
          <w:rStyle w:val="CommentReference"/>
        </w:rPr>
        <w:annotationRef/>
      </w:r>
      <w:r>
        <w:t>Ver nota arriba.</w:t>
      </w:r>
    </w:p>
  </w:comment>
  <w:comment w:id="188" w:author="claudia fayad" w:date="2012-12-03T13:15:00Z" w:initials="cf">
    <w:p w14:paraId="6350F0C1" w14:textId="0658CAA0" w:rsidR="00B82BE2" w:rsidRDefault="00B82BE2">
      <w:pPr>
        <w:pStyle w:val="CommentText"/>
      </w:pPr>
      <w:r>
        <w:rPr>
          <w:rStyle w:val="CommentReference"/>
        </w:rPr>
        <w:annotationRef/>
      </w:r>
      <w:r>
        <w:t>Nuevamente, el mismo error.</w:t>
      </w:r>
    </w:p>
  </w:comment>
  <w:comment w:id="191" w:author="claudia fayad" w:date="2012-12-03T13:15:00Z" w:initials="cf">
    <w:p w14:paraId="02EA4879" w14:textId="1CFA872E" w:rsidR="00B82BE2" w:rsidRDefault="00B82BE2">
      <w:pPr>
        <w:pStyle w:val="CommentText"/>
      </w:pPr>
      <w:r>
        <w:rPr>
          <w:rStyle w:val="CommentReference"/>
        </w:rPr>
        <w:annotationRef/>
      </w:r>
      <w:r>
        <w:t>Ver nota arriba</w:t>
      </w:r>
    </w:p>
  </w:comment>
  <w:comment w:id="200" w:author="claudia fayad" w:date="2012-12-03T13:15:00Z" w:initials="cf">
    <w:p w14:paraId="1A715092" w14:textId="2FE52028" w:rsidR="00B82BE2" w:rsidRDefault="00B82BE2">
      <w:pPr>
        <w:pStyle w:val="CommentText"/>
      </w:pPr>
      <w:r>
        <w:rPr>
          <w:rStyle w:val="CommentReference"/>
        </w:rPr>
        <w:annotationRef/>
      </w:r>
      <w:r>
        <w:t>Nuevamente, mismo error.</w:t>
      </w:r>
    </w:p>
  </w:comment>
  <w:comment w:id="203" w:author="claudia fayad" w:date="2012-12-03T13:15:00Z" w:initials="cf">
    <w:p w14:paraId="24617247" w14:textId="1219DF1A" w:rsidR="00B82BE2" w:rsidRDefault="00B82BE2">
      <w:pPr>
        <w:pStyle w:val="CommentText"/>
      </w:pPr>
      <w:r>
        <w:rPr>
          <w:rStyle w:val="CommentReference"/>
        </w:rPr>
        <w:annotationRef/>
      </w:r>
      <w:r>
        <w:t>Cuando esta palabra es PRONOMBRE, SIEMPRE lleva tilde. No la lleva cuando es artículo.</w:t>
      </w:r>
    </w:p>
  </w:comment>
  <w:comment w:id="206" w:author="claudia fayad" w:date="2012-12-03T13:15:00Z" w:initials="cf">
    <w:p w14:paraId="54FBFAA2" w14:textId="2D9252C7" w:rsidR="00B82BE2" w:rsidRDefault="00B82BE2">
      <w:pPr>
        <w:pStyle w:val="CommentText"/>
      </w:pPr>
      <w:r>
        <w:rPr>
          <w:rStyle w:val="CommentReference"/>
        </w:rPr>
        <w:annotationRef/>
      </w:r>
      <w:r>
        <w:t>Ver nota arriba.</w:t>
      </w:r>
    </w:p>
  </w:comment>
  <w:comment w:id="207" w:author="claudia fayad" w:date="2012-12-03T13:15:00Z" w:initials="cf">
    <w:p w14:paraId="7411D04A" w14:textId="6B8648CE" w:rsidR="00B82BE2" w:rsidRDefault="00B82BE2">
      <w:pPr>
        <w:pStyle w:val="CommentText"/>
      </w:pPr>
      <w:r>
        <w:rPr>
          <w:rStyle w:val="CommentReference"/>
        </w:rPr>
        <w:annotationRef/>
      </w:r>
      <w:r>
        <w:t>NUEVAMENTE, VER NOTA ARRIBA.</w:t>
      </w:r>
    </w:p>
  </w:comment>
  <w:comment w:id="211" w:author="claudia fayad" w:date="2012-12-03T13:15:00Z" w:initials="cf">
    <w:p w14:paraId="336AE1BD" w14:textId="03399ECD" w:rsidR="00B82BE2" w:rsidRDefault="00B82BE2">
      <w:pPr>
        <w:pStyle w:val="CommentText"/>
      </w:pPr>
      <w:r>
        <w:rPr>
          <w:rStyle w:val="CommentReference"/>
        </w:rPr>
        <w:annotationRef/>
      </w:r>
      <w:r>
        <w:t>Es una frase completa, así que debe terminar en punto.</w:t>
      </w:r>
    </w:p>
  </w:comment>
  <w:comment w:id="216" w:author="claudia fayad" w:date="2012-12-03T13:15:00Z" w:initials="cf">
    <w:p w14:paraId="19C4780E" w14:textId="1335E2AA" w:rsidR="00B82BE2" w:rsidRDefault="00B82BE2">
      <w:pPr>
        <w:pStyle w:val="CommentText"/>
      </w:pPr>
      <w:r>
        <w:rPr>
          <w:rStyle w:val="CommentReference"/>
        </w:rPr>
        <w:annotationRef/>
      </w:r>
      <w:r>
        <w:t>Modo subjuntivo, no lleva tilde. La llevaría si fuera en pasado.</w:t>
      </w:r>
    </w:p>
  </w:comment>
  <w:comment w:id="224" w:author="claudia fayad" w:date="2012-12-03T13:15:00Z" w:initials="cf">
    <w:p w14:paraId="51EB60D8" w14:textId="26FEC092" w:rsidR="00B82BE2" w:rsidRDefault="00B82BE2">
      <w:pPr>
        <w:pStyle w:val="CommentText"/>
      </w:pPr>
      <w:r>
        <w:rPr>
          <w:rStyle w:val="CommentReference"/>
        </w:rPr>
        <w:annotationRef/>
      </w:r>
      <w:r>
        <w:t>La mejor manera de s</w:t>
      </w:r>
      <w:r w:rsidR="00E4407D">
        <w:t>aber si debe ir la palabra "de" es tratar de hacer la pregunta: "¿De qué estamos seguros?"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A8"/>
    <w:rsid w:val="000962E6"/>
    <w:rsid w:val="001E55D1"/>
    <w:rsid w:val="00242A25"/>
    <w:rsid w:val="00286E0B"/>
    <w:rsid w:val="0033353A"/>
    <w:rsid w:val="0046719A"/>
    <w:rsid w:val="00597646"/>
    <w:rsid w:val="006B10A8"/>
    <w:rsid w:val="0072207B"/>
    <w:rsid w:val="00725FEA"/>
    <w:rsid w:val="00847EC4"/>
    <w:rsid w:val="008D0BF9"/>
    <w:rsid w:val="00A2058B"/>
    <w:rsid w:val="00B143FD"/>
    <w:rsid w:val="00B2687C"/>
    <w:rsid w:val="00B82BE2"/>
    <w:rsid w:val="00CF08B6"/>
    <w:rsid w:val="00DE2385"/>
    <w:rsid w:val="00E4407D"/>
    <w:rsid w:val="00ED4252"/>
    <w:rsid w:val="00EF54F1"/>
    <w:rsid w:val="00EF703C"/>
    <w:rsid w:val="00F40A26"/>
    <w:rsid w:val="00FD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57614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4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4F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5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4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4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4F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220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4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4F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5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4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4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4F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22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1130</Words>
  <Characters>6443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alejandra Ossa forero</dc:creator>
  <cp:lastModifiedBy>claudia fayad</cp:lastModifiedBy>
  <cp:revision>4</cp:revision>
  <dcterms:created xsi:type="dcterms:W3CDTF">2012-12-03T04:23:00Z</dcterms:created>
  <dcterms:modified xsi:type="dcterms:W3CDTF">2012-12-03T18:16:00Z</dcterms:modified>
</cp:coreProperties>
</file>